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F9B8E" w14:textId="28270427" w:rsidR="00DE2910" w:rsidRPr="004A26A6" w:rsidRDefault="00DE2910" w:rsidP="00DE2910">
      <w:pPr>
        <w:widowControl/>
        <w:shd w:val="clear" w:color="auto" w:fill="CCCCCC"/>
        <w:ind w:right="6"/>
        <w:jc w:val="center"/>
        <w:rPr>
          <w:rFonts w:ascii="Marianne" w:hAnsi="Marianne"/>
          <w:b/>
          <w:sz w:val="32"/>
        </w:rPr>
      </w:pPr>
      <w:bookmarkStart w:id="0" w:name="_GoBack"/>
      <w:bookmarkEnd w:id="0"/>
      <w:r w:rsidRPr="004A26A6">
        <w:rPr>
          <w:rFonts w:ascii="Marianne" w:hAnsi="Marianne"/>
          <w:b/>
          <w:sz w:val="32"/>
        </w:rPr>
        <w:t xml:space="preserve">MARCHE PUBLIC DE PRESTATIONS INTELLECTUELLES : </w:t>
      </w:r>
      <w:bookmarkStart w:id="1" w:name="_Hlk222142864"/>
      <w:ins w:id="2" w:author="anne-sophie.aubertin" w:date="2026-02-16T11:21:00Z">
        <w:r w:rsidR="004F5DB1" w:rsidRPr="00E8366A">
          <w:rPr>
            <w:rFonts w:ascii="Marianne" w:hAnsi="Marianne"/>
            <w:b/>
            <w:sz w:val="32"/>
          </w:rPr>
          <w:t xml:space="preserve">DIAGNOSTIC </w:t>
        </w:r>
        <w:r w:rsidR="004F5DB1">
          <w:rPr>
            <w:rFonts w:ascii="Marianne" w:hAnsi="Marianne"/>
            <w:b/>
            <w:sz w:val="32"/>
          </w:rPr>
          <w:t>DRIPP</w:t>
        </w:r>
      </w:ins>
      <w:r w:rsidR="004F5DB1">
        <w:rPr>
          <w:rFonts w:ascii="Marianne" w:hAnsi="Marianne"/>
          <w:b/>
          <w:sz w:val="32"/>
        </w:rPr>
        <w:t>,</w:t>
      </w:r>
      <w:ins w:id="3" w:author="anne-sophie.aubertin" w:date="2026-02-16T11:21:00Z">
        <w:r w:rsidR="004F5DB1" w:rsidRPr="00E8366A">
          <w:rPr>
            <w:rFonts w:ascii="Marianne" w:hAnsi="Marianne"/>
            <w:b/>
            <w:sz w:val="32"/>
          </w:rPr>
          <w:t xml:space="preserve"> </w:t>
        </w:r>
        <w:r w:rsidR="004F5DB1">
          <w:rPr>
            <w:rFonts w:ascii="Marianne" w:hAnsi="Marianne"/>
            <w:b/>
            <w:sz w:val="32"/>
          </w:rPr>
          <w:t xml:space="preserve">INSPECTION </w:t>
        </w:r>
      </w:ins>
      <w:r w:rsidR="004F5DB1">
        <w:rPr>
          <w:rFonts w:ascii="Marianne" w:hAnsi="Marianne"/>
          <w:b/>
          <w:sz w:val="32"/>
        </w:rPr>
        <w:t xml:space="preserve">ET </w:t>
      </w:r>
      <w:ins w:id="4" w:author="anne-sophie.aubertin" w:date="2026-02-16T11:21:00Z">
        <w:r w:rsidR="004F5DB1">
          <w:rPr>
            <w:rFonts w:ascii="Marianne" w:hAnsi="Marianne"/>
            <w:b/>
            <w:sz w:val="32"/>
          </w:rPr>
          <w:t>CAT</w:t>
        </w:r>
      </w:ins>
      <w:bookmarkEnd w:id="1"/>
    </w:p>
    <w:p w14:paraId="233F389B" w14:textId="77777777" w:rsidR="00DE2910" w:rsidRPr="004A26A6" w:rsidRDefault="00DE2910" w:rsidP="00DE2910">
      <w:pPr>
        <w:widowControl/>
        <w:jc w:val="both"/>
        <w:rPr>
          <w:rFonts w:ascii="Marianne" w:hAnsi="Marianne"/>
          <w:b/>
          <w:i/>
          <w:sz w:val="20"/>
        </w:rPr>
      </w:pPr>
      <w:r w:rsidRPr="004A26A6">
        <w:rPr>
          <w:rFonts w:ascii="Marianne" w:hAnsi="Marianne"/>
          <w:b/>
          <w:i/>
          <w:sz w:val="20"/>
        </w:rPr>
        <w:t>Passé au terme d’une procédure formalisée définie aux articles L2124-1 et R2124-1 et suivants du code de la commande publique.</w:t>
      </w:r>
    </w:p>
    <w:p w14:paraId="4B6B579E" w14:textId="77777777" w:rsidR="00DE2910" w:rsidRPr="004A26A6" w:rsidRDefault="00DE2910" w:rsidP="00DE2910">
      <w:pPr>
        <w:widowControl/>
        <w:jc w:val="both"/>
        <w:rPr>
          <w:rFonts w:ascii="Marianne" w:hAnsi="Marianne"/>
        </w:rPr>
      </w:pPr>
    </w:p>
    <w:p w14:paraId="700D314C" w14:textId="77777777" w:rsidR="00DE2910" w:rsidRPr="001A2898" w:rsidRDefault="00DE2910" w:rsidP="00DE2910">
      <w:pPr>
        <w:widowControl/>
        <w:pBdr>
          <w:top w:val="double" w:sz="2" w:space="14" w:color="000000" w:shadow="1"/>
          <w:left w:val="double" w:sz="2" w:space="14" w:color="000000" w:shadow="1"/>
          <w:bottom w:val="double" w:sz="2" w:space="14" w:color="000000" w:shadow="1"/>
          <w:right w:val="double" w:sz="2" w:space="14" w:color="000000" w:shadow="1"/>
        </w:pBdr>
        <w:shd w:val="clear" w:color="auto" w:fill="F2F2F2"/>
        <w:ind w:left="284" w:right="283"/>
        <w:jc w:val="center"/>
        <w:rPr>
          <w:rFonts w:ascii="Marianne" w:hAnsi="Marianne"/>
          <w:b/>
          <w:sz w:val="32"/>
        </w:rPr>
      </w:pPr>
      <w:bookmarkStart w:id="5" w:name="CCAP"/>
      <w:bookmarkEnd w:id="5"/>
      <w:r>
        <w:rPr>
          <w:rFonts w:ascii="Marianne" w:hAnsi="Marianne"/>
          <w:b/>
          <w:sz w:val="32"/>
        </w:rPr>
        <w:t>CADRE DE REPONSE</w:t>
      </w:r>
      <w:r w:rsidRPr="001A2898">
        <w:rPr>
          <w:rFonts w:ascii="Marianne" w:hAnsi="Marianne"/>
          <w:b/>
          <w:sz w:val="32"/>
        </w:rPr>
        <w:t xml:space="preserve"> </w:t>
      </w:r>
      <w:r>
        <w:rPr>
          <w:rFonts w:ascii="Marianne" w:hAnsi="Marianne"/>
          <w:b/>
          <w:sz w:val="32"/>
        </w:rPr>
        <w:t>DU VOLET TECHNIQUE DE L’OFFRE A REMPLIR PAR LE CANDIDAT</w:t>
      </w:r>
    </w:p>
    <w:p w14:paraId="452915D6" w14:textId="77777777" w:rsidR="00DE2910" w:rsidRPr="00461383" w:rsidRDefault="00DE2910" w:rsidP="00DE2910">
      <w:pPr>
        <w:widowControl/>
        <w:pBdr>
          <w:top w:val="double" w:sz="2" w:space="14" w:color="000000" w:shadow="1"/>
          <w:left w:val="double" w:sz="2" w:space="14" w:color="000000" w:shadow="1"/>
          <w:bottom w:val="double" w:sz="2" w:space="14" w:color="000000" w:shadow="1"/>
          <w:right w:val="double" w:sz="2" w:space="14" w:color="000000" w:shadow="1"/>
        </w:pBdr>
        <w:shd w:val="clear" w:color="auto" w:fill="F2F2F2"/>
        <w:ind w:left="284" w:right="283"/>
        <w:jc w:val="center"/>
        <w:rPr>
          <w:rFonts w:ascii="Marianne" w:hAnsi="Marianne"/>
          <w:b/>
          <w:sz w:val="32"/>
          <w:lang w:val="en-US"/>
          <w:rPrChange w:id="6" w:author="GUEROULT Circé" w:date="2026-02-20T18:00:00Z">
            <w:rPr>
              <w:rFonts w:ascii="Marianne" w:hAnsi="Marianne"/>
              <w:b/>
              <w:sz w:val="32"/>
            </w:rPr>
          </w:rPrChange>
        </w:rPr>
      </w:pPr>
      <w:r w:rsidRPr="00461383">
        <w:rPr>
          <w:rFonts w:ascii="Marianne" w:hAnsi="Marianne"/>
          <w:b/>
          <w:sz w:val="32"/>
          <w:lang w:val="en-US"/>
          <w:rPrChange w:id="7" w:author="GUEROULT Circé" w:date="2026-02-20T18:00:00Z">
            <w:rPr>
              <w:rFonts w:ascii="Marianne" w:hAnsi="Marianne"/>
              <w:b/>
              <w:sz w:val="32"/>
            </w:rPr>
          </w:rPrChange>
        </w:rPr>
        <w:t>(RVT)</w:t>
      </w:r>
    </w:p>
    <w:p w14:paraId="54379BDE" w14:textId="77777777" w:rsidR="00DE2910" w:rsidRPr="00461383" w:rsidRDefault="00DE2910" w:rsidP="00DE2910">
      <w:pPr>
        <w:widowControl/>
        <w:jc w:val="both"/>
        <w:rPr>
          <w:rFonts w:ascii="Marianne" w:hAnsi="Marianne"/>
          <w:lang w:val="en-US"/>
          <w:rPrChange w:id="8" w:author="GUEROULT Circé" w:date="2026-02-20T18:00:00Z">
            <w:rPr>
              <w:rFonts w:ascii="Marianne" w:hAnsi="Marianne"/>
            </w:rPr>
          </w:rPrChange>
        </w:rPr>
      </w:pPr>
    </w:p>
    <w:p w14:paraId="7463676A" w14:textId="77777777" w:rsidR="00DE2910" w:rsidRPr="005C1BFE" w:rsidRDefault="00DE2910" w:rsidP="00DE2910">
      <w:pPr>
        <w:widowControl/>
        <w:jc w:val="center"/>
        <w:rPr>
          <w:rFonts w:ascii="Marianne" w:hAnsi="Marianne"/>
          <w:b/>
          <w:sz w:val="32"/>
          <w:lang w:val="en-US"/>
        </w:rPr>
      </w:pPr>
      <w:r>
        <w:rPr>
          <w:rFonts w:ascii="Marianne" w:hAnsi="Marianne"/>
          <w:b/>
          <w:sz w:val="32"/>
          <w:lang w:val="en-US"/>
        </w:rPr>
        <w:t xml:space="preserve">RVT </w:t>
      </w:r>
      <w:r w:rsidRPr="005C1BFE">
        <w:rPr>
          <w:rFonts w:ascii="Marianne" w:hAnsi="Marianne"/>
          <w:b/>
          <w:sz w:val="32"/>
          <w:lang w:val="en-US"/>
        </w:rPr>
        <w:t>N° DRIHL-IF-</w:t>
      </w:r>
      <w:r>
        <w:rPr>
          <w:rFonts w:ascii="Marianne" w:hAnsi="Marianne"/>
          <w:b/>
          <w:sz w:val="32"/>
          <w:lang w:val="en-US"/>
        </w:rPr>
        <w:t>PRLHI-</w:t>
      </w:r>
      <w:r w:rsidRPr="005C1BFE">
        <w:rPr>
          <w:rFonts w:ascii="Marianne" w:hAnsi="Marianne"/>
          <w:b/>
          <w:sz w:val="32"/>
          <w:lang w:val="en-US"/>
        </w:rPr>
        <w:t>DIAG-2026</w:t>
      </w:r>
    </w:p>
    <w:p w14:paraId="2483508F" w14:textId="77777777" w:rsidR="00DE2910" w:rsidRPr="005C1BFE" w:rsidRDefault="00DE2910" w:rsidP="00DE2910">
      <w:pPr>
        <w:widowControl/>
        <w:jc w:val="both"/>
        <w:rPr>
          <w:rFonts w:ascii="Marianne" w:hAnsi="Marianne"/>
          <w:lang w:val="en-US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DE2910" w:rsidRPr="004A26A6" w14:paraId="588C867D" w14:textId="77777777" w:rsidTr="00F2193E">
        <w:tc>
          <w:tcPr>
            <w:tcW w:w="9355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B64BF3" w14:textId="77777777" w:rsidR="00DE2910" w:rsidRPr="004A26A6" w:rsidRDefault="00DE2910" w:rsidP="00F2193E">
            <w:pPr>
              <w:widowControl/>
              <w:jc w:val="center"/>
              <w:rPr>
                <w:rFonts w:ascii="Marianne" w:hAnsi="Marianne"/>
                <w:b/>
                <w:bCs/>
                <w:i/>
                <w:iCs/>
                <w:sz w:val="28"/>
                <w:szCs w:val="28"/>
              </w:rPr>
            </w:pPr>
            <w:r w:rsidRPr="004A26A6">
              <w:rPr>
                <w:rFonts w:ascii="Marianne" w:hAnsi="Marianne"/>
                <w:b/>
                <w:bCs/>
                <w:i/>
                <w:iCs/>
                <w:sz w:val="28"/>
                <w:szCs w:val="28"/>
              </w:rPr>
              <w:t>Pouvoir adjudicateur</w:t>
            </w:r>
          </w:p>
        </w:tc>
      </w:tr>
      <w:tr w:rsidR="00DE2910" w:rsidRPr="004A26A6" w14:paraId="64B74282" w14:textId="77777777" w:rsidTr="00F2193E">
        <w:tc>
          <w:tcPr>
            <w:tcW w:w="9355" w:type="dxa"/>
            <w:tcBorders>
              <w:top w:val="single" w:sz="2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041C1" w14:textId="77777777" w:rsidR="00DE2910" w:rsidRPr="004A26A6" w:rsidRDefault="00DE2910" w:rsidP="00F2193E">
            <w:pPr>
              <w:widowControl/>
              <w:ind w:left="567" w:right="567"/>
              <w:rPr>
                <w:rFonts w:ascii="Marianne" w:hAnsi="Marianne"/>
                <w:sz w:val="6"/>
                <w:szCs w:val="6"/>
              </w:rPr>
            </w:pPr>
          </w:p>
        </w:tc>
      </w:tr>
      <w:tr w:rsidR="00DE2910" w:rsidRPr="004A26A6" w14:paraId="60D247CB" w14:textId="77777777" w:rsidTr="00F2193E">
        <w:tc>
          <w:tcPr>
            <w:tcW w:w="9355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F544F" w14:textId="77777777" w:rsidR="00DE2910" w:rsidRPr="004A26A6" w:rsidRDefault="00DE2910" w:rsidP="00F2193E">
            <w:pPr>
              <w:widowControl/>
              <w:ind w:left="567" w:right="497"/>
              <w:jc w:val="both"/>
              <w:rPr>
                <w:rFonts w:ascii="Marianne" w:hAnsi="Marianne"/>
              </w:rPr>
            </w:pPr>
            <w:bookmarkStart w:id="9" w:name="R0_p2_a1"/>
            <w:r w:rsidRPr="004A26A6">
              <w:rPr>
                <w:rFonts w:ascii="Marianne" w:hAnsi="Marianne"/>
              </w:rPr>
              <w:t>M</w:t>
            </w:r>
            <w:bookmarkEnd w:id="9"/>
            <w:r w:rsidRPr="004A26A6">
              <w:rPr>
                <w:rFonts w:ascii="Marianne" w:hAnsi="Marianne"/>
              </w:rPr>
              <w:t>onsieur le Préfet de la région Île-de-France</w:t>
            </w:r>
          </w:p>
        </w:tc>
      </w:tr>
      <w:tr w:rsidR="00DE2910" w:rsidRPr="004A26A6" w14:paraId="254FFD21" w14:textId="77777777" w:rsidTr="00F2193E">
        <w:tc>
          <w:tcPr>
            <w:tcW w:w="9355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92290" w14:textId="77777777" w:rsidR="00DE2910" w:rsidRPr="004A26A6" w:rsidRDefault="00DE2910" w:rsidP="00F2193E">
            <w:pPr>
              <w:widowControl/>
              <w:ind w:left="567" w:right="567"/>
              <w:rPr>
                <w:rFonts w:ascii="Marianne" w:hAnsi="Marianne"/>
                <w:sz w:val="6"/>
                <w:szCs w:val="6"/>
              </w:rPr>
            </w:pPr>
          </w:p>
        </w:tc>
      </w:tr>
    </w:tbl>
    <w:p w14:paraId="08AE968F" w14:textId="77777777" w:rsidR="00DE2910" w:rsidRPr="004A26A6" w:rsidRDefault="00DE2910" w:rsidP="00DE2910">
      <w:pPr>
        <w:widowControl/>
        <w:jc w:val="both"/>
        <w:rPr>
          <w:rFonts w:ascii="Marianne" w:hAnsi="Mariann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DE2910" w:rsidRPr="004A26A6" w14:paraId="298DEF80" w14:textId="77777777" w:rsidTr="00F2193E">
        <w:tc>
          <w:tcPr>
            <w:tcW w:w="9355" w:type="dxa"/>
            <w:tcBorders>
              <w:top w:val="double" w:sz="6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D2AEF0" w14:textId="77777777" w:rsidR="00DE2910" w:rsidRPr="004A26A6" w:rsidRDefault="00DE2910" w:rsidP="00F2193E">
            <w:pPr>
              <w:widowControl/>
              <w:snapToGrid w:val="0"/>
              <w:jc w:val="center"/>
              <w:rPr>
                <w:rFonts w:ascii="Marianne" w:hAnsi="Marianne"/>
                <w:b/>
                <w:i/>
                <w:color w:val="000000"/>
                <w:sz w:val="28"/>
              </w:rPr>
            </w:pPr>
            <w:r w:rsidRPr="004A26A6">
              <w:rPr>
                <w:rFonts w:ascii="Marianne" w:hAnsi="Marianne"/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DE2910" w:rsidRPr="004A26A6" w14:paraId="70635AB3" w14:textId="77777777" w:rsidTr="00F2193E">
        <w:tc>
          <w:tcPr>
            <w:tcW w:w="9355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29D1D3" w14:textId="77777777" w:rsidR="00DE2910" w:rsidRPr="004A26A6" w:rsidRDefault="00DE2910" w:rsidP="00F2193E">
            <w:pPr>
              <w:widowControl/>
              <w:snapToGrid w:val="0"/>
              <w:jc w:val="both"/>
              <w:rPr>
                <w:rFonts w:ascii="Marianne" w:hAnsi="Marianne"/>
                <w:b/>
                <w:i/>
                <w:sz w:val="6"/>
              </w:rPr>
            </w:pPr>
          </w:p>
        </w:tc>
      </w:tr>
      <w:tr w:rsidR="00DE2910" w:rsidRPr="004A26A6" w14:paraId="635B499A" w14:textId="77777777" w:rsidTr="00F2193E">
        <w:tc>
          <w:tcPr>
            <w:tcW w:w="9355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9B7712" w14:textId="77777777" w:rsidR="00DE2910" w:rsidRPr="004A26A6" w:rsidRDefault="00DE2910" w:rsidP="00F2193E">
            <w:pPr>
              <w:widowControl/>
              <w:ind w:left="570" w:right="510"/>
              <w:jc w:val="both"/>
              <w:rPr>
                <w:rFonts w:ascii="Marianne" w:hAnsi="Marianne"/>
              </w:rPr>
            </w:pPr>
            <w:r w:rsidRPr="004A26A6">
              <w:rPr>
                <w:rFonts w:ascii="Marianne" w:hAnsi="Marianne"/>
              </w:rPr>
              <w:t>Monsieur le Directeur régional et interdépartemental de l'hébergement et du logement – direction régionale et interdépartementale de l'hébergement et du logement d’Île-de-France, 5 rue Leblanc, 75911 Paris cedex 15.</w:t>
            </w:r>
          </w:p>
          <w:p w14:paraId="1D33B2B3" w14:textId="77777777" w:rsidR="00DE2910" w:rsidRPr="004A26A6" w:rsidRDefault="00DE2910" w:rsidP="00F2193E">
            <w:pPr>
              <w:widowControl/>
              <w:ind w:left="570" w:right="510"/>
              <w:jc w:val="both"/>
              <w:rPr>
                <w:rFonts w:ascii="Marianne" w:hAnsi="Marianne"/>
              </w:rPr>
            </w:pPr>
            <w:r w:rsidRPr="004A26A6">
              <w:rPr>
                <w:rFonts w:ascii="Marianne" w:hAnsi="Marianne"/>
                <w:i/>
              </w:rPr>
              <w:t>(Arrêté du 2 octobre 2023 portant délégation de signature au Directeur régional et interdépartemental de l’hébergement et du logement de la région d’Île-de-France en matière d’ordonnancement secondaire)</w:t>
            </w:r>
          </w:p>
        </w:tc>
      </w:tr>
      <w:tr w:rsidR="00DE2910" w:rsidRPr="004A26A6" w14:paraId="2EA07088" w14:textId="77777777" w:rsidTr="00F2193E">
        <w:tc>
          <w:tcPr>
            <w:tcW w:w="9355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38B36" w14:textId="77777777" w:rsidR="00DE2910" w:rsidRPr="004A26A6" w:rsidRDefault="00DE2910" w:rsidP="00F2193E">
            <w:pPr>
              <w:widowControl/>
              <w:snapToGrid w:val="0"/>
              <w:jc w:val="both"/>
              <w:rPr>
                <w:rFonts w:ascii="Marianne" w:hAnsi="Marianne"/>
                <w:sz w:val="6"/>
              </w:rPr>
            </w:pPr>
          </w:p>
        </w:tc>
      </w:tr>
    </w:tbl>
    <w:p w14:paraId="5C09EA0C" w14:textId="77777777" w:rsidR="00DE2910" w:rsidRPr="004A26A6" w:rsidRDefault="00DE2910" w:rsidP="00DE2910">
      <w:pPr>
        <w:widowControl/>
        <w:jc w:val="both"/>
        <w:rPr>
          <w:rFonts w:ascii="Marianne" w:hAnsi="Mariann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5"/>
      </w:tblGrid>
      <w:tr w:rsidR="00DE2910" w:rsidRPr="004A26A6" w14:paraId="46E62617" w14:textId="77777777" w:rsidTr="00F2193E">
        <w:tc>
          <w:tcPr>
            <w:tcW w:w="9355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64A3A2" w14:textId="77777777" w:rsidR="00DE2910" w:rsidRPr="004A26A6" w:rsidRDefault="00DE2910" w:rsidP="00F2193E">
            <w:pPr>
              <w:widowControl/>
              <w:snapToGrid w:val="0"/>
              <w:jc w:val="center"/>
              <w:rPr>
                <w:rFonts w:ascii="Marianne" w:hAnsi="Marianne"/>
                <w:b/>
                <w:i/>
                <w:sz w:val="28"/>
              </w:rPr>
            </w:pPr>
            <w:r w:rsidRPr="004A26A6">
              <w:rPr>
                <w:rFonts w:ascii="Marianne" w:hAnsi="Marianne"/>
                <w:b/>
                <w:i/>
                <w:sz w:val="28"/>
              </w:rPr>
              <w:t>Objet du marché</w:t>
            </w:r>
          </w:p>
        </w:tc>
      </w:tr>
      <w:tr w:rsidR="00DE2910" w:rsidRPr="004A26A6" w14:paraId="4766403A" w14:textId="77777777" w:rsidTr="00F2193E">
        <w:tc>
          <w:tcPr>
            <w:tcW w:w="9355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500897" w14:textId="77777777" w:rsidR="00DE2910" w:rsidRPr="004A26A6" w:rsidRDefault="00DE2910" w:rsidP="00F2193E">
            <w:pPr>
              <w:widowControl/>
              <w:snapToGrid w:val="0"/>
              <w:ind w:left="567" w:right="641"/>
              <w:jc w:val="both"/>
              <w:rPr>
                <w:rFonts w:ascii="Marianne" w:hAnsi="Marianne"/>
                <w:b/>
                <w:i/>
                <w:sz w:val="6"/>
              </w:rPr>
            </w:pPr>
          </w:p>
        </w:tc>
      </w:tr>
      <w:tr w:rsidR="00DE2910" w:rsidRPr="004A26A6" w14:paraId="725D2EED" w14:textId="77777777" w:rsidTr="00F2193E">
        <w:tc>
          <w:tcPr>
            <w:tcW w:w="9355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BAD3D4" w14:textId="395D724D" w:rsidR="00DE2910" w:rsidRPr="004A26A6" w:rsidRDefault="004F5DB1" w:rsidP="00F2193E">
            <w:pPr>
              <w:widowControl/>
              <w:snapToGrid w:val="0"/>
              <w:ind w:left="567" w:right="497"/>
              <w:jc w:val="both"/>
              <w:rPr>
                <w:rFonts w:ascii="Marianne" w:hAnsi="Marianne"/>
              </w:rPr>
            </w:pPr>
            <w:ins w:id="10" w:author="anne-sophie.aubertin" w:date="2026-02-16T14:15:00Z">
              <w:r w:rsidRPr="004A26A6">
                <w:rPr>
                  <w:rFonts w:ascii="Marianne" w:hAnsi="Marianne"/>
                </w:rPr>
                <w:t xml:space="preserve">Marché de prestations de </w:t>
              </w:r>
            </w:ins>
            <w:bookmarkStart w:id="11" w:name="_Hlk222480934"/>
            <w:ins w:id="12" w:author="anne-sophie.aubertin" w:date="2026-02-20T12:13:00Z">
              <w:r w:rsidR="00111DF7" w:rsidRPr="005F5C10">
                <w:rPr>
                  <w:rFonts w:ascii="Marianne" w:hAnsi="Marianne"/>
                  <w:b/>
                </w:rPr>
                <w:t>missions d</w:t>
              </w:r>
              <w:r w:rsidR="00111DF7">
                <w:rPr>
                  <w:rFonts w:ascii="Marianne" w:hAnsi="Marianne"/>
                  <w:b/>
                </w:rPr>
                <w:t>e</w:t>
              </w:r>
              <w:r w:rsidR="00111DF7" w:rsidRPr="005F5C10">
                <w:rPr>
                  <w:rFonts w:ascii="Marianne" w:hAnsi="Marianne"/>
                  <w:b/>
                </w:rPr>
                <w:t xml:space="preserve"> </w:t>
              </w:r>
              <w:r w:rsidR="00111DF7">
                <w:rPr>
                  <w:rFonts w:ascii="Marianne" w:hAnsi="Marianne"/>
                  <w:b/>
                </w:rPr>
                <w:t>D</w:t>
              </w:r>
              <w:r w:rsidR="00111DF7" w:rsidRPr="005F5C10">
                <w:rPr>
                  <w:rFonts w:ascii="Marianne" w:hAnsi="Marianne"/>
                  <w:b/>
                </w:rPr>
                <w:t>iagnostic</w:t>
              </w:r>
              <w:r w:rsidR="00111DF7">
                <w:rPr>
                  <w:rFonts w:ascii="Marianne" w:hAnsi="Marianne"/>
                  <w:b/>
                </w:rPr>
                <w:t xml:space="preserve"> du Risque d’Intoxication au Plomb par les Peintures (DRIPP) et</w:t>
              </w:r>
              <w:r w:rsidR="00111DF7" w:rsidRPr="005F5C10">
                <w:rPr>
                  <w:rFonts w:ascii="Marianne" w:hAnsi="Marianne"/>
                  <w:b/>
                </w:rPr>
                <w:t xml:space="preserve"> de préconisations relati</w:t>
              </w:r>
              <w:r w:rsidR="00111DF7">
                <w:rPr>
                  <w:rFonts w:ascii="Marianne" w:hAnsi="Marianne"/>
                  <w:b/>
                </w:rPr>
                <w:t>ve</w:t>
              </w:r>
              <w:r w:rsidR="00111DF7" w:rsidRPr="005F5C10">
                <w:rPr>
                  <w:rFonts w:ascii="Marianne" w:hAnsi="Marianne"/>
                  <w:b/>
                </w:rPr>
                <w:t xml:space="preserve">s </w:t>
              </w:r>
              <w:r w:rsidR="00111DF7">
                <w:rPr>
                  <w:rFonts w:ascii="Marianne" w:hAnsi="Marianne"/>
                  <w:b/>
                </w:rPr>
                <w:t>au traitement palliatif de l’accessibilité au plomb</w:t>
              </w:r>
              <w:r w:rsidR="00111DF7" w:rsidRPr="005F5C10">
                <w:rPr>
                  <w:rFonts w:ascii="Marianne" w:hAnsi="Marianne"/>
                  <w:b/>
                </w:rPr>
                <w:t xml:space="preserve">, </w:t>
              </w:r>
              <w:r w:rsidR="00111DF7">
                <w:rPr>
                  <w:rFonts w:ascii="Marianne" w:hAnsi="Marianne"/>
                  <w:b/>
                </w:rPr>
                <w:t>jus</w:t>
              </w:r>
              <w:r w:rsidR="00111DF7" w:rsidRPr="005F5C10">
                <w:rPr>
                  <w:rFonts w:ascii="Marianne" w:hAnsi="Marianne"/>
                  <w:b/>
                </w:rPr>
                <w:t>qu</w:t>
              </w:r>
              <w:r w:rsidR="00111DF7">
                <w:rPr>
                  <w:rFonts w:ascii="Marianne" w:hAnsi="Marianne"/>
                  <w:b/>
                </w:rPr>
                <w:t>’à</w:t>
              </w:r>
              <w:r w:rsidR="00111DF7" w:rsidRPr="005F5C10">
                <w:rPr>
                  <w:rFonts w:ascii="Marianne" w:hAnsi="Marianne"/>
                  <w:b/>
                </w:rPr>
                <w:t xml:space="preserve"> l</w:t>
              </w:r>
              <w:r w:rsidR="00111DF7">
                <w:rPr>
                  <w:rFonts w:ascii="Marianne" w:hAnsi="Marianne"/>
                  <w:b/>
                </w:rPr>
                <w:t>’inspection des locaux avec mesures</w:t>
              </w:r>
              <w:r w:rsidR="00111DF7" w:rsidRPr="005F5C10">
                <w:rPr>
                  <w:rFonts w:ascii="Marianne" w:hAnsi="Marianne"/>
                  <w:b/>
                </w:rPr>
                <w:t xml:space="preserve"> </w:t>
              </w:r>
              <w:r w:rsidR="00111DF7">
                <w:rPr>
                  <w:rFonts w:ascii="Marianne" w:hAnsi="Marianne"/>
                  <w:b/>
                </w:rPr>
                <w:t xml:space="preserve">avant, pendant et </w:t>
              </w:r>
              <w:r w:rsidR="00111DF7" w:rsidRPr="005F5C10">
                <w:rPr>
                  <w:rFonts w:ascii="Marianne" w:hAnsi="Marianne"/>
                  <w:b/>
                </w:rPr>
                <w:t>après travaux</w:t>
              </w:r>
              <w:r w:rsidR="00111DF7" w:rsidRPr="00EC41B3">
                <w:rPr>
                  <w:rFonts w:ascii="Marianne" w:hAnsi="Marianne"/>
                  <w:b/>
                </w:rPr>
                <w:t xml:space="preserve"> </w:t>
              </w:r>
              <w:r w:rsidR="00111DF7">
                <w:rPr>
                  <w:rFonts w:ascii="Marianne" w:hAnsi="Marianne"/>
                  <w:b/>
                </w:rPr>
                <w:t xml:space="preserve">(CAT – contrôles après travaux) </w:t>
              </w:r>
              <w:r w:rsidR="00111DF7" w:rsidRPr="005F5C10">
                <w:rPr>
                  <w:rFonts w:ascii="Marianne" w:hAnsi="Marianne"/>
                  <w:b/>
                </w:rPr>
                <w:t xml:space="preserve">dans le cadre des </w:t>
              </w:r>
              <w:r w:rsidR="00111DF7">
                <w:rPr>
                  <w:rFonts w:ascii="Marianne" w:hAnsi="Marianne"/>
                  <w:b/>
                </w:rPr>
                <w:t>procédures</w:t>
              </w:r>
              <w:r w:rsidR="00111DF7" w:rsidRPr="005F5C10">
                <w:rPr>
                  <w:rFonts w:ascii="Marianne" w:hAnsi="Marianne"/>
                  <w:b/>
                </w:rPr>
                <w:t xml:space="preserve"> de lutte contre le saturnisme</w:t>
              </w:r>
              <w:r w:rsidR="00111DF7" w:rsidRPr="005F5C10">
                <w:rPr>
                  <w:rFonts w:ascii="Marianne" w:hAnsi="Marianne"/>
                </w:rPr>
                <w:t xml:space="preserve"> </w:t>
              </w:r>
              <w:r w:rsidR="00111DF7" w:rsidRPr="004A26A6">
                <w:rPr>
                  <w:rFonts w:ascii="Marianne" w:hAnsi="Marianne"/>
                </w:rPr>
                <w:t>prévu</w:t>
              </w:r>
              <w:r w:rsidR="00111DF7">
                <w:rPr>
                  <w:rFonts w:ascii="Marianne" w:hAnsi="Marianne"/>
                </w:rPr>
                <w:t>e</w:t>
              </w:r>
              <w:r w:rsidR="00111DF7" w:rsidRPr="004A26A6">
                <w:rPr>
                  <w:rFonts w:ascii="Marianne" w:hAnsi="Marianne"/>
                </w:rPr>
                <w:t>s par les articles L.1334-1 à L.1334-</w:t>
              </w:r>
              <w:r w:rsidR="00111DF7">
                <w:rPr>
                  <w:rFonts w:ascii="Marianne" w:hAnsi="Marianne"/>
                </w:rPr>
                <w:t>4 et R1334-1 à R1334-9, R1334-13 et R32-2</w:t>
              </w:r>
              <w:r w:rsidR="00111DF7" w:rsidRPr="004A26A6">
                <w:rPr>
                  <w:rFonts w:ascii="Marianne" w:hAnsi="Marianne"/>
                </w:rPr>
                <w:t xml:space="preserve"> du Code de la santé publique</w:t>
              </w:r>
              <w:bookmarkEnd w:id="11"/>
              <w:r w:rsidR="00111DF7" w:rsidRPr="004A26A6">
                <w:rPr>
                  <w:rFonts w:ascii="Marianne" w:hAnsi="Marianne"/>
                </w:rPr>
                <w:t>.</w:t>
              </w:r>
            </w:ins>
            <w:del w:id="13" w:author="anne-sophie.aubertin" w:date="2026-02-16T14:15:00Z">
              <w:r w:rsidR="00DE2910" w:rsidRPr="004A26A6" w:rsidDel="004F5DB1">
                <w:rPr>
                  <w:rFonts w:ascii="Marianne" w:hAnsi="Marianne"/>
                </w:rPr>
                <w:delText>Marché de prestations de diagnostics et d’avis sur la nature des travaux à réaliser dans le cadre des mesures d'urgence contre le saturnisme et de contrôles de la bonne exécution des travaux et des locaux après travaux prévus par les articles L.1334-1 à L.1334-12 du Code de la santé publique.</w:delText>
              </w:r>
            </w:del>
          </w:p>
        </w:tc>
      </w:tr>
      <w:tr w:rsidR="00DE2910" w:rsidRPr="004A26A6" w14:paraId="12DD8249" w14:textId="77777777" w:rsidTr="00F2193E">
        <w:tc>
          <w:tcPr>
            <w:tcW w:w="9355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E1BCD" w14:textId="77777777" w:rsidR="00DE2910" w:rsidRPr="004A26A6" w:rsidRDefault="00DE2910" w:rsidP="00F2193E">
            <w:pPr>
              <w:widowControl/>
              <w:snapToGrid w:val="0"/>
              <w:ind w:left="567" w:right="641"/>
              <w:jc w:val="both"/>
              <w:rPr>
                <w:rFonts w:ascii="Marianne" w:hAnsi="Marianne"/>
                <w:sz w:val="6"/>
              </w:rPr>
            </w:pPr>
          </w:p>
        </w:tc>
      </w:tr>
    </w:tbl>
    <w:p w14:paraId="56DBD2E8" w14:textId="77777777" w:rsidR="00DE2910" w:rsidRDefault="00DE2910"/>
    <w:p w14:paraId="4A36E473" w14:textId="77777777" w:rsidR="00DE2910" w:rsidRDefault="00DE2910">
      <w:pPr>
        <w:widowControl/>
        <w:suppressAutoHyphens w:val="0"/>
        <w:autoSpaceDN/>
        <w:spacing w:after="160" w:line="259" w:lineRule="auto"/>
        <w:textAlignment w:val="auto"/>
      </w:pPr>
      <w:r>
        <w:br w:type="page"/>
      </w:r>
    </w:p>
    <w:p w14:paraId="36E6E545" w14:textId="77777777" w:rsidR="00DE2910" w:rsidRPr="001A2898" w:rsidRDefault="00DE2910" w:rsidP="00DE2910">
      <w:pPr>
        <w:suppressAutoHyphens w:val="0"/>
        <w:textAlignment w:val="auto"/>
        <w:rPr>
          <w:rFonts w:eastAsia="Times New Roman" w:cs="Times New Roman"/>
          <w:bCs/>
          <w:color w:val="000000"/>
          <w:szCs w:val="20"/>
          <w:u w:val="single"/>
        </w:rPr>
      </w:pPr>
    </w:p>
    <w:p w14:paraId="52F66B92" w14:textId="77777777" w:rsidR="00DE2910" w:rsidRPr="00E459D9" w:rsidRDefault="00DE2910" w:rsidP="00DE2910">
      <w:pPr>
        <w:suppressAutoHyphens w:val="0"/>
        <w:textAlignment w:val="auto"/>
        <w:rPr>
          <w:rFonts w:ascii="Marianne" w:eastAsia="Times New Roman" w:hAnsi="Marianne" w:cs="Times New Roman"/>
          <w:bCs/>
          <w:color w:val="00000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2910" w:rsidRPr="00E459D9" w14:paraId="0A92AFB8" w14:textId="77777777" w:rsidTr="00F2193E">
        <w:tc>
          <w:tcPr>
            <w:tcW w:w="9978" w:type="dxa"/>
          </w:tcPr>
          <w:p w14:paraId="5289A245" w14:textId="77777777" w:rsidR="00DE2910" w:rsidRPr="00E459D9" w:rsidRDefault="00DE2910" w:rsidP="00F2193E">
            <w:pPr>
              <w:suppressAutoHyphens w:val="0"/>
              <w:jc w:val="both"/>
              <w:textAlignment w:val="auto"/>
              <w:rPr>
                <w:rFonts w:ascii="Marianne" w:eastAsia="Times New Roman" w:hAnsi="Marianne" w:cs="Times New Roman"/>
                <w:bCs/>
                <w:color w:val="000000"/>
              </w:rPr>
            </w:pPr>
            <w:r w:rsidRPr="00E459D9">
              <w:rPr>
                <w:rFonts w:ascii="Marianne" w:eastAsia="Times New Roman" w:hAnsi="Marianne" w:cs="Times New Roman"/>
                <w:bCs/>
                <w:color w:val="000000"/>
              </w:rPr>
              <w:t xml:space="preserve">En relation avec l’article 4 du règlement de la consultation, vous devez décrire dans ce </w:t>
            </w:r>
            <w:r>
              <w:rPr>
                <w:rFonts w:ascii="Marianne" w:eastAsia="Times New Roman" w:hAnsi="Marianne" w:cs="Times New Roman"/>
                <w:bCs/>
                <w:color w:val="000000"/>
              </w:rPr>
              <w:t>RVT</w:t>
            </w:r>
            <w:r w:rsidRPr="00E459D9">
              <w:rPr>
                <w:rFonts w:ascii="Marianne" w:eastAsia="Times New Roman" w:hAnsi="Marianne" w:cs="Times New Roman"/>
                <w:bCs/>
                <w:color w:val="000000"/>
              </w:rPr>
              <w:t xml:space="preserve"> les éléments demandés ci-dessous</w:t>
            </w:r>
            <w:r>
              <w:rPr>
                <w:rFonts w:ascii="Marianne" w:eastAsia="Times New Roman" w:hAnsi="Marianne" w:cs="Times New Roman"/>
                <w:bCs/>
                <w:color w:val="000000"/>
              </w:rPr>
              <w:t>, correspondant au mémoire technique attendu dans l’offre</w:t>
            </w:r>
          </w:p>
          <w:p w14:paraId="05230FEE" w14:textId="77777777" w:rsidR="00DE2910" w:rsidRPr="00E459D9" w:rsidRDefault="00DE2910" w:rsidP="00F2193E">
            <w:pPr>
              <w:suppressAutoHyphens w:val="0"/>
              <w:jc w:val="both"/>
              <w:textAlignment w:val="auto"/>
              <w:rPr>
                <w:rFonts w:ascii="Marianne" w:eastAsia="Times New Roman" w:hAnsi="Marianne" w:cs="Times New Roman"/>
                <w:bCs/>
                <w:color w:val="000000"/>
              </w:rPr>
            </w:pPr>
          </w:p>
          <w:p w14:paraId="2D26CF4A" w14:textId="77777777" w:rsidR="00DE2910" w:rsidRPr="00E459D9" w:rsidRDefault="00DE2910" w:rsidP="00F2193E">
            <w:pPr>
              <w:suppressAutoHyphens w:val="0"/>
              <w:jc w:val="both"/>
              <w:textAlignment w:val="auto"/>
              <w:rPr>
                <w:rFonts w:ascii="Marianne" w:eastAsia="Times New Roman" w:hAnsi="Marianne" w:cs="Times New Roman"/>
                <w:bCs/>
                <w:color w:val="000000"/>
              </w:rPr>
            </w:pPr>
            <w:r w:rsidRPr="00E459D9">
              <w:rPr>
                <w:rFonts w:ascii="Marianne" w:eastAsia="Times New Roman" w:hAnsi="Marianne" w:cs="Times New Roman"/>
                <w:bCs/>
                <w:color w:val="000000"/>
              </w:rPr>
              <w:t xml:space="preserve">Vous pouvez </w:t>
            </w:r>
            <w:r>
              <w:rPr>
                <w:rFonts w:ascii="Marianne" w:eastAsia="Times New Roman" w:hAnsi="Marianne" w:cs="Times New Roman"/>
                <w:bCs/>
                <w:color w:val="000000"/>
              </w:rPr>
              <w:t>apporter des</w:t>
            </w:r>
            <w:r w:rsidRPr="00E459D9">
              <w:rPr>
                <w:rFonts w:ascii="Marianne" w:eastAsia="Times New Roman" w:hAnsi="Marianne" w:cs="Times New Roman"/>
                <w:bCs/>
                <w:color w:val="000000"/>
              </w:rPr>
              <w:t xml:space="preserve"> document</w:t>
            </w:r>
            <w:r>
              <w:rPr>
                <w:rFonts w:ascii="Marianne" w:eastAsia="Times New Roman" w:hAnsi="Marianne" w:cs="Times New Roman"/>
                <w:bCs/>
                <w:color w:val="000000"/>
              </w:rPr>
              <w:t>s</w:t>
            </w:r>
            <w:r w:rsidRPr="00E459D9">
              <w:rPr>
                <w:rFonts w:ascii="Marianne" w:eastAsia="Times New Roman" w:hAnsi="Marianne" w:cs="Times New Roman"/>
                <w:bCs/>
                <w:color w:val="000000"/>
              </w:rPr>
              <w:t xml:space="preserve"> en annexe à ce mémoire</w:t>
            </w:r>
            <w:r>
              <w:rPr>
                <w:rFonts w:ascii="Marianne" w:eastAsia="Times New Roman" w:hAnsi="Marianne" w:cs="Times New Roman"/>
                <w:bCs/>
                <w:color w:val="000000"/>
              </w:rPr>
              <w:t xml:space="preserve"> technique : par exemple les CV.</w:t>
            </w:r>
          </w:p>
          <w:p w14:paraId="44EB1BB4" w14:textId="77777777" w:rsidR="00DE2910" w:rsidRPr="00E459D9" w:rsidRDefault="00DE2910" w:rsidP="00F2193E">
            <w:pPr>
              <w:suppressAutoHyphens w:val="0"/>
              <w:jc w:val="both"/>
              <w:textAlignment w:val="auto"/>
              <w:rPr>
                <w:rFonts w:ascii="Marianne" w:eastAsia="Times New Roman" w:hAnsi="Marianne" w:cs="Times New Roman"/>
                <w:b/>
                <w:color w:val="000000"/>
                <w:u w:val="single"/>
              </w:rPr>
            </w:pPr>
            <w:r w:rsidRPr="00E459D9">
              <w:rPr>
                <w:rFonts w:ascii="Marianne" w:eastAsia="Times New Roman" w:hAnsi="Marianne" w:cs="Times New Roman"/>
                <w:b/>
                <w:color w:val="000000"/>
              </w:rPr>
              <w:t>Dans ce cas, vous devez clairement préciser au regard de chacune de vos réponses le nom du document en lien et les pages concernées.</w:t>
            </w:r>
          </w:p>
        </w:tc>
      </w:tr>
    </w:tbl>
    <w:p w14:paraId="386BEBD4" w14:textId="77777777" w:rsidR="00DE2910" w:rsidRPr="00E459D9" w:rsidRDefault="00DE2910" w:rsidP="00DE2910">
      <w:pPr>
        <w:suppressAutoHyphens w:val="0"/>
        <w:jc w:val="both"/>
        <w:textAlignment w:val="auto"/>
        <w:rPr>
          <w:rFonts w:ascii="Marianne" w:eastAsia="Times New Roman" w:hAnsi="Marianne" w:cs="Times New Roman"/>
          <w:bCs/>
          <w:color w:val="000000"/>
          <w:u w:val="single"/>
        </w:rPr>
      </w:pPr>
    </w:p>
    <w:p w14:paraId="1F42F085" w14:textId="27354CC9" w:rsidR="00DE2910" w:rsidRPr="00E459D9" w:rsidRDefault="00DE2910" w:rsidP="00DE2910">
      <w:pPr>
        <w:pStyle w:val="Paragraphedeliste"/>
        <w:numPr>
          <w:ilvl w:val="0"/>
          <w:numId w:val="1"/>
        </w:numPr>
        <w:suppressAutoHyphens w:val="0"/>
        <w:jc w:val="both"/>
        <w:textAlignment w:val="auto"/>
        <w:rPr>
          <w:rFonts w:ascii="Marianne" w:hAnsi="Marianne"/>
          <w:b/>
          <w:bCs/>
          <w:szCs w:val="24"/>
        </w:rPr>
      </w:pPr>
      <w:r w:rsidRPr="00E459D9">
        <w:rPr>
          <w:rFonts w:ascii="Marianne" w:hAnsi="Marianne"/>
          <w:b/>
          <w:bCs/>
          <w:szCs w:val="24"/>
        </w:rPr>
        <w:t>Mémoire Technique</w:t>
      </w:r>
      <w:r w:rsidR="001214F1">
        <w:rPr>
          <w:rFonts w:ascii="Marianne" w:hAnsi="Marianne"/>
          <w:b/>
          <w:bCs/>
          <w:szCs w:val="24"/>
        </w:rPr>
        <w:t xml:space="preserve"> – noter sur 70 points</w:t>
      </w:r>
    </w:p>
    <w:p w14:paraId="6611E340" w14:textId="77777777" w:rsidR="00DE2910" w:rsidRPr="00E459D9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5747EC49" w14:textId="77777777" w:rsidR="00DE2910" w:rsidRPr="00E15C82" w:rsidRDefault="00DE2910" w:rsidP="00DE2910">
      <w:pPr>
        <w:pStyle w:val="Paragraphedeliste"/>
        <w:numPr>
          <w:ilvl w:val="0"/>
          <w:numId w:val="2"/>
        </w:numPr>
        <w:suppressAutoHyphens w:val="0"/>
        <w:jc w:val="both"/>
        <w:textAlignment w:val="auto"/>
        <w:rPr>
          <w:rFonts w:ascii="Marianne" w:hAnsi="Marianne"/>
          <w:b/>
          <w:bCs/>
          <w:szCs w:val="24"/>
        </w:rPr>
      </w:pPr>
      <w:r w:rsidRPr="00E459D9">
        <w:rPr>
          <w:rFonts w:ascii="Marianne" w:hAnsi="Marianne"/>
          <w:b/>
          <w:bCs/>
          <w:color w:val="FF0000"/>
          <w:szCs w:val="24"/>
        </w:rPr>
        <w:t>1</w:t>
      </w:r>
      <w:r w:rsidR="00350083">
        <w:rPr>
          <w:rFonts w:ascii="Marianne" w:hAnsi="Marianne"/>
          <w:b/>
          <w:bCs/>
          <w:color w:val="FF0000"/>
          <w:szCs w:val="24"/>
        </w:rPr>
        <w:t xml:space="preserve"> </w:t>
      </w:r>
      <w:r w:rsidRPr="00E459D9">
        <w:rPr>
          <w:rFonts w:ascii="Marianne" w:hAnsi="Marianne"/>
          <w:b/>
          <w:bCs/>
          <w:color w:val="FF0000"/>
          <w:szCs w:val="24"/>
        </w:rPr>
        <w:t xml:space="preserve">- </w:t>
      </w:r>
      <w:r>
        <w:rPr>
          <w:rFonts w:ascii="Marianne" w:hAnsi="Marianne"/>
          <w:b/>
          <w:bCs/>
          <w:color w:val="FF0000"/>
          <w:szCs w:val="24"/>
        </w:rPr>
        <w:t>Présentation de la c</w:t>
      </w:r>
      <w:r w:rsidRPr="00605517">
        <w:rPr>
          <w:rFonts w:ascii="Marianne" w:hAnsi="Marianne"/>
          <w:b/>
          <w:bCs/>
          <w:color w:val="FF0000"/>
          <w:szCs w:val="24"/>
        </w:rPr>
        <w:t xml:space="preserve">ompréhension et </w:t>
      </w:r>
      <w:r>
        <w:rPr>
          <w:rFonts w:ascii="Marianne" w:hAnsi="Marianne"/>
          <w:b/>
          <w:bCs/>
          <w:color w:val="FF0000"/>
          <w:szCs w:val="24"/>
        </w:rPr>
        <w:t xml:space="preserve">de la </w:t>
      </w:r>
      <w:r w:rsidRPr="00605517">
        <w:rPr>
          <w:rFonts w:ascii="Marianne" w:hAnsi="Marianne"/>
          <w:b/>
          <w:bCs/>
          <w:color w:val="FF0000"/>
          <w:szCs w:val="24"/>
        </w:rPr>
        <w:t xml:space="preserve">pertinence de la méthodologie d’exécution des missions </w:t>
      </w:r>
      <w:r w:rsidRPr="00E459D9">
        <w:rPr>
          <w:rFonts w:ascii="Marianne" w:hAnsi="Marianne"/>
          <w:b/>
          <w:bCs/>
          <w:color w:val="FF0000"/>
          <w:szCs w:val="24"/>
        </w:rPr>
        <w:t>– note /</w:t>
      </w:r>
      <w:r>
        <w:rPr>
          <w:rFonts w:ascii="Marianne" w:hAnsi="Marianne"/>
          <w:b/>
          <w:bCs/>
          <w:color w:val="FF0000"/>
          <w:szCs w:val="24"/>
        </w:rPr>
        <w:t>30</w:t>
      </w:r>
    </w:p>
    <w:p w14:paraId="7D4084C8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2F32EBD0" w14:textId="0E024872" w:rsidR="00DE2910" w:rsidRPr="00D46ABF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Sous-critère 1</w:t>
      </w:r>
      <w:del w:id="14" w:author="anne-sophie.aubertin" w:date="2026-02-16T14:16:00Z">
        <w:r w:rsidDel="0063453C">
          <w:rPr>
            <w:rFonts w:ascii="Marianne" w:hAnsi="Marianne"/>
            <w:b/>
            <w:bCs/>
          </w:rPr>
          <w:delText>-</w:delText>
        </w:r>
      </w:del>
      <w:ins w:id="15" w:author="anne-sophie.aubertin" w:date="2026-02-16T14:16:00Z">
        <w:r w:rsidR="0063453C">
          <w:rPr>
            <w:rFonts w:ascii="Marianne" w:hAnsi="Marianne"/>
            <w:b/>
            <w:bCs/>
          </w:rPr>
          <w:t>.</w:t>
        </w:r>
      </w:ins>
      <w:r>
        <w:rPr>
          <w:rFonts w:ascii="Marianne" w:hAnsi="Marianne"/>
          <w:b/>
          <w:bCs/>
        </w:rPr>
        <w:t>1</w:t>
      </w:r>
      <w:del w:id="16" w:author="anne-sophie.aubertin" w:date="2026-02-16T14:16:00Z">
        <w:r w:rsidDel="0063453C">
          <w:rPr>
            <w:rFonts w:ascii="Marianne" w:hAnsi="Marianne"/>
            <w:b/>
            <w:bCs/>
          </w:rPr>
          <w:delText xml:space="preserve"> </w:delText>
        </w:r>
      </w:del>
      <w:ins w:id="17" w:author="anne-sophie.aubertin" w:date="2026-02-16T14:16:00Z">
        <w:r w:rsidR="0063453C">
          <w:rPr>
            <w:rFonts w:ascii="Marianne" w:hAnsi="Marianne"/>
            <w:b/>
            <w:bCs/>
          </w:rPr>
          <w:t xml:space="preserve"> : </w:t>
        </w:r>
      </w:ins>
      <w:r w:rsidRPr="00D46ABF">
        <w:rPr>
          <w:rFonts w:ascii="Marianne" w:hAnsi="Marianne"/>
          <w:b/>
          <w:bCs/>
        </w:rPr>
        <w:t>Présent</w:t>
      </w:r>
      <w:r>
        <w:rPr>
          <w:rFonts w:ascii="Marianne" w:hAnsi="Marianne"/>
          <w:b/>
          <w:bCs/>
        </w:rPr>
        <w:t>ez</w:t>
      </w:r>
      <w:r w:rsidRPr="00D46ABF">
        <w:rPr>
          <w:rFonts w:ascii="Marianne" w:hAnsi="Marianne"/>
          <w:b/>
          <w:bCs/>
        </w:rPr>
        <w:t xml:space="preserve"> la compréhension de la mission et </w:t>
      </w:r>
      <w:r>
        <w:rPr>
          <w:rFonts w:ascii="Marianne" w:hAnsi="Marianne"/>
          <w:b/>
          <w:bCs/>
        </w:rPr>
        <w:t>l’</w:t>
      </w:r>
      <w:r w:rsidRPr="00D46ABF">
        <w:rPr>
          <w:rFonts w:ascii="Marianne" w:hAnsi="Marianne"/>
          <w:b/>
          <w:bCs/>
        </w:rPr>
        <w:t>appréhension des objectifs et enjeux – note /20</w:t>
      </w:r>
    </w:p>
    <w:p w14:paraId="4F8D477B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79FC0702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54A5C2F3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7634BB6A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6006DB39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02151485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7DC0DAA0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6A9021B0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36694D8E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00D11AA7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70F838E1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7DAB0320" w14:textId="6A866441" w:rsidR="00DE2910" w:rsidRPr="00E459D9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Sous-critère 1</w:t>
      </w:r>
      <w:del w:id="18" w:author="anne-sophie.aubertin" w:date="2026-02-16T14:16:00Z">
        <w:r w:rsidDel="0063453C">
          <w:rPr>
            <w:rFonts w:ascii="Marianne" w:hAnsi="Marianne"/>
            <w:b/>
            <w:bCs/>
          </w:rPr>
          <w:delText>-</w:delText>
        </w:r>
      </w:del>
      <w:ins w:id="19" w:author="anne-sophie.aubertin" w:date="2026-02-16T14:16:00Z">
        <w:r w:rsidR="0063453C">
          <w:rPr>
            <w:rFonts w:ascii="Marianne" w:hAnsi="Marianne"/>
            <w:b/>
            <w:bCs/>
          </w:rPr>
          <w:t>.</w:t>
        </w:r>
      </w:ins>
      <w:r>
        <w:rPr>
          <w:rFonts w:ascii="Marianne" w:hAnsi="Marianne"/>
          <w:b/>
          <w:bCs/>
        </w:rPr>
        <w:t>2</w:t>
      </w:r>
      <w:del w:id="20" w:author="anne-sophie.aubertin" w:date="2026-02-16T14:16:00Z">
        <w:r w:rsidDel="0063453C">
          <w:rPr>
            <w:rFonts w:ascii="Marianne" w:hAnsi="Marianne"/>
            <w:b/>
            <w:bCs/>
          </w:rPr>
          <w:delText xml:space="preserve"> </w:delText>
        </w:r>
      </w:del>
      <w:ins w:id="21" w:author="anne-sophie.aubertin" w:date="2026-02-16T14:16:00Z">
        <w:r w:rsidR="0063453C">
          <w:rPr>
            <w:rFonts w:ascii="Marianne" w:hAnsi="Marianne"/>
            <w:b/>
            <w:bCs/>
          </w:rPr>
          <w:t xml:space="preserve"> : </w:t>
        </w:r>
      </w:ins>
      <w:r>
        <w:rPr>
          <w:rFonts w:ascii="Marianne" w:hAnsi="Marianne"/>
          <w:b/>
          <w:bCs/>
        </w:rPr>
        <w:t xml:space="preserve">Présentez la méthodologie de travail pour exécuter les missions – note </w:t>
      </w:r>
      <w:r w:rsidR="00350083">
        <w:rPr>
          <w:rFonts w:ascii="Marianne" w:hAnsi="Marianne"/>
          <w:b/>
          <w:bCs/>
        </w:rPr>
        <w:t>/</w:t>
      </w:r>
      <w:r>
        <w:rPr>
          <w:rFonts w:ascii="Marianne" w:hAnsi="Marianne"/>
          <w:b/>
          <w:bCs/>
        </w:rPr>
        <w:t>10</w:t>
      </w:r>
    </w:p>
    <w:p w14:paraId="24A3E3E1" w14:textId="77777777" w:rsidR="00DE2910" w:rsidRPr="00E459D9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3E69EEF4" w14:textId="77777777" w:rsidR="00DE2910" w:rsidRPr="00E459D9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0100D3AC" w14:textId="77777777" w:rsidR="00DE2910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17C51679" w14:textId="77777777" w:rsidR="00DE2910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7EFBE124" w14:textId="77777777" w:rsidR="00DE2910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1FF92ED5" w14:textId="77777777" w:rsidR="00DE2910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35867048" w14:textId="77777777" w:rsidR="00DE2910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018E37E7" w14:textId="77777777" w:rsidR="00DE2910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48033FCE" w14:textId="77777777" w:rsidR="00DE2910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3FB3A617" w14:textId="77777777" w:rsidR="00DE2910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69F7A701" w14:textId="77777777" w:rsidR="00DE2910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5CCECBB8" w14:textId="77777777" w:rsidR="00DE2910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046A4370" w14:textId="77777777" w:rsidR="00DE2910" w:rsidRPr="00E459D9" w:rsidRDefault="00DE2910" w:rsidP="00DE2910">
      <w:pPr>
        <w:suppressAutoHyphens w:val="0"/>
        <w:ind w:left="360"/>
        <w:jc w:val="both"/>
        <w:textAlignment w:val="auto"/>
        <w:rPr>
          <w:rFonts w:ascii="Marianne" w:hAnsi="Marianne"/>
          <w:b/>
          <w:bCs/>
        </w:rPr>
      </w:pPr>
    </w:p>
    <w:p w14:paraId="7BA9E13F" w14:textId="77777777" w:rsidR="00DE2910" w:rsidRDefault="00DE2910" w:rsidP="00DE2910">
      <w:pPr>
        <w:pStyle w:val="Paragraphedeliste"/>
        <w:numPr>
          <w:ilvl w:val="0"/>
          <w:numId w:val="2"/>
        </w:numPr>
        <w:suppressAutoHyphens w:val="0"/>
        <w:jc w:val="both"/>
        <w:textAlignment w:val="auto"/>
        <w:rPr>
          <w:rFonts w:ascii="Marianne" w:hAnsi="Marianne"/>
          <w:b/>
          <w:bCs/>
          <w:color w:val="FF0000"/>
          <w:szCs w:val="24"/>
        </w:rPr>
      </w:pPr>
      <w:r>
        <w:rPr>
          <w:rFonts w:ascii="Marianne" w:hAnsi="Marianne"/>
          <w:b/>
          <w:bCs/>
          <w:color w:val="FF0000"/>
          <w:szCs w:val="24"/>
        </w:rPr>
        <w:t>2</w:t>
      </w:r>
      <w:r w:rsidRPr="00E459D9">
        <w:rPr>
          <w:rFonts w:ascii="Marianne" w:hAnsi="Marianne"/>
          <w:b/>
          <w:bCs/>
          <w:color w:val="FF0000"/>
          <w:szCs w:val="24"/>
        </w:rPr>
        <w:t xml:space="preserve"> </w:t>
      </w:r>
      <w:r w:rsidR="00350083">
        <w:rPr>
          <w:rFonts w:ascii="Marianne" w:hAnsi="Marianne"/>
          <w:b/>
          <w:bCs/>
          <w:color w:val="FF0000"/>
          <w:szCs w:val="24"/>
        </w:rPr>
        <w:t>-</w:t>
      </w:r>
      <w:r w:rsidRPr="00E459D9">
        <w:rPr>
          <w:rFonts w:ascii="Marianne" w:hAnsi="Marianne"/>
          <w:b/>
          <w:bCs/>
          <w:color w:val="FF0000"/>
          <w:szCs w:val="24"/>
        </w:rPr>
        <w:t xml:space="preserve"> Présentation de la composition de l’équipe, des moyens techniques </w:t>
      </w:r>
      <w:r>
        <w:rPr>
          <w:rFonts w:ascii="Marianne" w:hAnsi="Marianne"/>
          <w:b/>
          <w:bCs/>
          <w:color w:val="FF0000"/>
          <w:szCs w:val="24"/>
        </w:rPr>
        <w:t xml:space="preserve">à déployer </w:t>
      </w:r>
      <w:r w:rsidRPr="00E459D9">
        <w:rPr>
          <w:rFonts w:ascii="Marianne" w:hAnsi="Marianne"/>
          <w:b/>
          <w:bCs/>
          <w:color w:val="FF0000"/>
          <w:szCs w:val="24"/>
        </w:rPr>
        <w:t xml:space="preserve">pour la mission </w:t>
      </w:r>
      <w:r w:rsidR="00350083">
        <w:rPr>
          <w:rFonts w:ascii="Marianne" w:hAnsi="Marianne"/>
          <w:b/>
          <w:bCs/>
          <w:color w:val="FF0000"/>
          <w:szCs w:val="24"/>
        </w:rPr>
        <w:t xml:space="preserve">- </w:t>
      </w:r>
      <w:r w:rsidRPr="00E459D9">
        <w:rPr>
          <w:rFonts w:ascii="Marianne" w:hAnsi="Marianne"/>
          <w:b/>
          <w:bCs/>
          <w:color w:val="FF0000"/>
          <w:szCs w:val="24"/>
        </w:rPr>
        <w:t>note /20</w:t>
      </w:r>
    </w:p>
    <w:p w14:paraId="3F332B9E" w14:textId="77777777" w:rsidR="00DE2910" w:rsidRPr="00D46ABF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  <w:color w:val="FF0000"/>
        </w:rPr>
      </w:pPr>
    </w:p>
    <w:p w14:paraId="291D1E72" w14:textId="77777777" w:rsidR="00DE2910" w:rsidRPr="00D46ABF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  <w:r w:rsidRPr="00D46ABF">
        <w:rPr>
          <w:rFonts w:ascii="Marianne" w:hAnsi="Marianne"/>
          <w:b/>
          <w:bCs/>
        </w:rPr>
        <w:t>Décrivez la composition de l’équipe</w:t>
      </w:r>
      <w:r>
        <w:rPr>
          <w:rFonts w:ascii="Marianne" w:hAnsi="Marianne"/>
          <w:b/>
          <w:bCs/>
        </w:rPr>
        <w:t>, le rôle de chacun</w:t>
      </w:r>
      <w:r w:rsidRPr="00D46ABF">
        <w:rPr>
          <w:rFonts w:ascii="Marianne" w:hAnsi="Marianne"/>
          <w:b/>
          <w:bCs/>
        </w:rPr>
        <w:t xml:space="preserve"> </w:t>
      </w:r>
      <w:r>
        <w:rPr>
          <w:rFonts w:ascii="Marianne" w:hAnsi="Marianne"/>
          <w:b/>
          <w:bCs/>
        </w:rPr>
        <w:t>illustré par le contenu des CV et les moyens matériels à disposition</w:t>
      </w:r>
      <w:del w:id="22" w:author="anne-sophie.aubertin" w:date="2026-02-20T12:14:00Z">
        <w:r w:rsidRPr="00D46ABF" w:rsidDel="003A454A">
          <w:rPr>
            <w:rFonts w:ascii="Marianne" w:hAnsi="Marianne"/>
            <w:b/>
            <w:bCs/>
          </w:rPr>
          <w:delText xml:space="preserve"> </w:delText>
        </w:r>
        <w:r w:rsidR="00350083" w:rsidDel="003A454A">
          <w:rPr>
            <w:rFonts w:ascii="Marianne" w:hAnsi="Marianne"/>
            <w:b/>
            <w:bCs/>
          </w:rPr>
          <w:delText xml:space="preserve">- </w:delText>
        </w:r>
      </w:del>
    </w:p>
    <w:p w14:paraId="5D25D148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0EDA9725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72E50DB3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584B931F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6657F948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58032402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0B894D4D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2D673E05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6CC2FE63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0FA5FB21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6D9FC879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25DABF99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53F50AF3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7AB1F938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18B2DD98" w14:textId="77777777" w:rsidR="00DE2910" w:rsidRDefault="00DE2910" w:rsidP="00DE2910">
      <w:pPr>
        <w:suppressAutoHyphens w:val="0"/>
        <w:ind w:firstLine="708"/>
        <w:jc w:val="both"/>
        <w:textAlignment w:val="auto"/>
        <w:rPr>
          <w:rFonts w:ascii="Marianne" w:hAnsi="Marianne"/>
          <w:b/>
          <w:bCs/>
        </w:rPr>
      </w:pPr>
    </w:p>
    <w:p w14:paraId="20EBDAA0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132EEDC4" w14:textId="77777777" w:rsidR="00DE2910" w:rsidRPr="00E459D9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0A64302E" w14:textId="77777777" w:rsidR="00DE2910" w:rsidRPr="00E459D9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4098FC20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480D1FEE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3A8ED22A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142173E5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6267DB7A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455BB581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6A4EFC10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7328E8B9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0374E52A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36883BB9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2367FC47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674601FD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03C72AB8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0ABE863A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4A300715" w14:textId="77777777" w:rsidR="00DE2910" w:rsidRDefault="00DE2910" w:rsidP="00DE2910">
      <w:pPr>
        <w:suppressAutoHyphens w:val="0"/>
        <w:ind w:left="709"/>
        <w:jc w:val="both"/>
        <w:textAlignment w:val="auto"/>
        <w:rPr>
          <w:rFonts w:ascii="Marianne" w:hAnsi="Marianne"/>
          <w:b/>
          <w:bCs/>
        </w:rPr>
      </w:pPr>
    </w:p>
    <w:p w14:paraId="2F8C8A52" w14:textId="77777777" w:rsidR="00DE2910" w:rsidRDefault="00DE2910" w:rsidP="00DE2910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Mangal"/>
          <w:b/>
          <w:bCs/>
          <w:color w:val="FF0000"/>
        </w:rPr>
      </w:pPr>
    </w:p>
    <w:p w14:paraId="3DA32F86" w14:textId="4490564A" w:rsidR="00DE2910" w:rsidRPr="00E459D9" w:rsidRDefault="00DE2910" w:rsidP="00DE2910">
      <w:pPr>
        <w:pStyle w:val="Paragraphedeliste"/>
        <w:numPr>
          <w:ilvl w:val="0"/>
          <w:numId w:val="2"/>
        </w:numPr>
        <w:suppressAutoHyphens w:val="0"/>
        <w:jc w:val="both"/>
        <w:textAlignment w:val="auto"/>
        <w:rPr>
          <w:rFonts w:ascii="Marianne" w:hAnsi="Marianne"/>
          <w:b/>
          <w:bCs/>
          <w:szCs w:val="24"/>
        </w:rPr>
      </w:pPr>
      <w:r w:rsidRPr="00E459D9">
        <w:rPr>
          <w:rFonts w:ascii="Marianne" w:hAnsi="Marianne"/>
          <w:b/>
          <w:bCs/>
          <w:color w:val="FF0000"/>
          <w:szCs w:val="24"/>
        </w:rPr>
        <w:lastRenderedPageBreak/>
        <w:t xml:space="preserve">3 </w:t>
      </w:r>
      <w:r w:rsidR="00350083">
        <w:rPr>
          <w:rFonts w:ascii="Marianne" w:hAnsi="Marianne"/>
          <w:b/>
          <w:bCs/>
          <w:color w:val="FF0000"/>
          <w:szCs w:val="24"/>
        </w:rPr>
        <w:t>-</w:t>
      </w:r>
      <w:r w:rsidRPr="00E459D9">
        <w:rPr>
          <w:rFonts w:ascii="Marianne" w:hAnsi="Marianne"/>
          <w:b/>
          <w:bCs/>
          <w:color w:val="FF0000"/>
          <w:szCs w:val="24"/>
        </w:rPr>
        <w:t xml:space="preserve"> Présentation des expériences similaires et modèles de livrable</w:t>
      </w:r>
      <w:r>
        <w:rPr>
          <w:rFonts w:ascii="Marianne" w:hAnsi="Marianne"/>
          <w:b/>
          <w:bCs/>
          <w:color w:val="FF0000"/>
          <w:szCs w:val="24"/>
        </w:rPr>
        <w:t>s</w:t>
      </w:r>
      <w:r w:rsidRPr="00E459D9">
        <w:rPr>
          <w:rFonts w:ascii="Marianne" w:hAnsi="Marianne"/>
          <w:b/>
          <w:bCs/>
          <w:color w:val="FF0000"/>
          <w:szCs w:val="24"/>
        </w:rPr>
        <w:t xml:space="preserve"> – note /</w:t>
      </w:r>
      <w:r w:rsidR="009C1EA6">
        <w:rPr>
          <w:rFonts w:ascii="Marianne" w:hAnsi="Marianne"/>
          <w:b/>
          <w:bCs/>
          <w:color w:val="FF0000"/>
          <w:szCs w:val="24"/>
        </w:rPr>
        <w:t>1</w:t>
      </w:r>
      <w:r w:rsidRPr="00E459D9">
        <w:rPr>
          <w:rFonts w:ascii="Marianne" w:hAnsi="Marianne"/>
          <w:b/>
          <w:bCs/>
          <w:color w:val="FF0000"/>
          <w:szCs w:val="24"/>
        </w:rPr>
        <w:t>0</w:t>
      </w:r>
    </w:p>
    <w:p w14:paraId="38630950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4A690F8A" w14:textId="4C0A235F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  <w:r w:rsidRPr="00096350">
        <w:rPr>
          <w:rFonts w:ascii="Marianne" w:hAnsi="Marianne"/>
          <w:b/>
          <w:bCs/>
        </w:rPr>
        <w:t xml:space="preserve">Sous-critère </w:t>
      </w:r>
      <w:ins w:id="23" w:author="anne-sophie.aubertin" w:date="2026-02-16T14:16:00Z">
        <w:r w:rsidR="0063453C">
          <w:rPr>
            <w:rFonts w:ascii="Marianne" w:hAnsi="Marianne"/>
            <w:b/>
            <w:bCs/>
          </w:rPr>
          <w:t>3.</w:t>
        </w:r>
      </w:ins>
      <w:r>
        <w:rPr>
          <w:rFonts w:ascii="Marianne" w:hAnsi="Marianne"/>
          <w:b/>
          <w:bCs/>
        </w:rPr>
        <w:t>1</w:t>
      </w:r>
      <w:r w:rsidRPr="00096350">
        <w:rPr>
          <w:rFonts w:ascii="Marianne" w:hAnsi="Marianne"/>
          <w:b/>
          <w:bCs/>
        </w:rPr>
        <w:t> : Décrivez les expériences similaires que vous avez déjà réalisées – note /</w:t>
      </w:r>
      <w:r w:rsidR="009C1EA6">
        <w:rPr>
          <w:rFonts w:ascii="Marianne" w:hAnsi="Marianne"/>
          <w:b/>
          <w:bCs/>
        </w:rPr>
        <w:t>5</w:t>
      </w:r>
    </w:p>
    <w:p w14:paraId="3B85F3EE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1CEBC04A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1B3C8DA8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7D133766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65414E4C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15659866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61D0A24D" w14:textId="2493F530" w:rsidR="00DE2910" w:rsidRDefault="00DE2910" w:rsidP="00DE2910">
      <w:pPr>
        <w:suppressAutoHyphens w:val="0"/>
        <w:ind w:left="720"/>
        <w:jc w:val="both"/>
        <w:textAlignment w:val="auto"/>
        <w:rPr>
          <w:ins w:id="24" w:author="anne-sophie.aubertin" w:date="2026-02-16T14:28:00Z"/>
          <w:rFonts w:ascii="Marianne" w:hAnsi="Marianne"/>
          <w:b/>
          <w:bCs/>
        </w:rPr>
      </w:pPr>
    </w:p>
    <w:p w14:paraId="5B31EED4" w14:textId="25A4244B" w:rsidR="0063453C" w:rsidRDefault="0063453C" w:rsidP="00DE2910">
      <w:pPr>
        <w:suppressAutoHyphens w:val="0"/>
        <w:ind w:left="720"/>
        <w:jc w:val="both"/>
        <w:textAlignment w:val="auto"/>
        <w:rPr>
          <w:ins w:id="25" w:author="anne-sophie.aubertin" w:date="2026-02-16T14:28:00Z"/>
          <w:rFonts w:ascii="Marianne" w:hAnsi="Marianne"/>
          <w:b/>
          <w:bCs/>
        </w:rPr>
      </w:pPr>
    </w:p>
    <w:p w14:paraId="25110C97" w14:textId="1A1CD14D" w:rsidR="0063453C" w:rsidRDefault="0063453C" w:rsidP="00DE2910">
      <w:pPr>
        <w:suppressAutoHyphens w:val="0"/>
        <w:ind w:left="720"/>
        <w:jc w:val="both"/>
        <w:textAlignment w:val="auto"/>
        <w:rPr>
          <w:ins w:id="26" w:author="anne-sophie.aubertin" w:date="2026-02-16T14:28:00Z"/>
          <w:rFonts w:ascii="Marianne" w:hAnsi="Marianne"/>
          <w:b/>
          <w:bCs/>
        </w:rPr>
      </w:pPr>
    </w:p>
    <w:p w14:paraId="5E9645A5" w14:textId="45FAC081" w:rsidR="0063453C" w:rsidRDefault="0063453C" w:rsidP="00DE2910">
      <w:pPr>
        <w:suppressAutoHyphens w:val="0"/>
        <w:ind w:left="720"/>
        <w:jc w:val="both"/>
        <w:textAlignment w:val="auto"/>
        <w:rPr>
          <w:ins w:id="27" w:author="anne-sophie.aubertin" w:date="2026-02-16T14:28:00Z"/>
          <w:rFonts w:ascii="Marianne" w:hAnsi="Marianne"/>
          <w:b/>
          <w:bCs/>
        </w:rPr>
      </w:pPr>
    </w:p>
    <w:p w14:paraId="3FB7EE7A" w14:textId="0E44A174" w:rsidR="0063453C" w:rsidRDefault="0063453C" w:rsidP="00DE2910">
      <w:pPr>
        <w:suppressAutoHyphens w:val="0"/>
        <w:ind w:left="720"/>
        <w:jc w:val="both"/>
        <w:textAlignment w:val="auto"/>
        <w:rPr>
          <w:ins w:id="28" w:author="anne-sophie.aubertin" w:date="2026-02-16T14:28:00Z"/>
          <w:rFonts w:ascii="Marianne" w:hAnsi="Marianne"/>
          <w:b/>
          <w:bCs/>
        </w:rPr>
      </w:pPr>
    </w:p>
    <w:p w14:paraId="79F29E87" w14:textId="6BB89481" w:rsidR="0063453C" w:rsidRDefault="0063453C" w:rsidP="00DE2910">
      <w:pPr>
        <w:suppressAutoHyphens w:val="0"/>
        <w:ind w:left="720"/>
        <w:jc w:val="both"/>
        <w:textAlignment w:val="auto"/>
        <w:rPr>
          <w:ins w:id="29" w:author="anne-sophie.aubertin" w:date="2026-02-16T14:28:00Z"/>
          <w:rFonts w:ascii="Marianne" w:hAnsi="Marianne"/>
          <w:b/>
          <w:bCs/>
        </w:rPr>
      </w:pPr>
    </w:p>
    <w:p w14:paraId="2326159F" w14:textId="071838E0" w:rsidR="0063453C" w:rsidRDefault="0063453C" w:rsidP="00DE2910">
      <w:pPr>
        <w:suppressAutoHyphens w:val="0"/>
        <w:ind w:left="720"/>
        <w:jc w:val="both"/>
        <w:textAlignment w:val="auto"/>
        <w:rPr>
          <w:ins w:id="30" w:author="anne-sophie.aubertin" w:date="2026-02-16T14:28:00Z"/>
          <w:rFonts w:ascii="Marianne" w:hAnsi="Marianne"/>
          <w:b/>
          <w:bCs/>
        </w:rPr>
      </w:pPr>
    </w:p>
    <w:p w14:paraId="474AA11F" w14:textId="15140180" w:rsidR="0063453C" w:rsidRDefault="0063453C" w:rsidP="00DE2910">
      <w:pPr>
        <w:suppressAutoHyphens w:val="0"/>
        <w:ind w:left="720"/>
        <w:jc w:val="both"/>
        <w:textAlignment w:val="auto"/>
        <w:rPr>
          <w:ins w:id="31" w:author="anne-sophie.aubertin" w:date="2026-02-16T14:28:00Z"/>
          <w:rFonts w:ascii="Marianne" w:hAnsi="Marianne"/>
          <w:b/>
          <w:bCs/>
        </w:rPr>
      </w:pPr>
    </w:p>
    <w:p w14:paraId="3B8A39CE" w14:textId="77777777" w:rsidR="0063453C" w:rsidRDefault="0063453C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1BEF5AD0" w14:textId="77777777" w:rsidR="00DE2910" w:rsidRPr="0009635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487B942F" w14:textId="77777777" w:rsidR="00DE2910" w:rsidRPr="00096350" w:rsidRDefault="00DE2910" w:rsidP="00DE2910">
      <w:pPr>
        <w:suppressAutoHyphens w:val="0"/>
        <w:jc w:val="both"/>
        <w:textAlignment w:val="auto"/>
        <w:rPr>
          <w:b/>
          <w:bCs/>
        </w:rPr>
      </w:pPr>
    </w:p>
    <w:p w14:paraId="47F0B8DF" w14:textId="4909E473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  <w:r w:rsidRPr="00F64098">
        <w:rPr>
          <w:rFonts w:ascii="Marianne" w:hAnsi="Marianne"/>
          <w:b/>
          <w:bCs/>
        </w:rPr>
        <w:t xml:space="preserve">Sous-critère </w:t>
      </w:r>
      <w:ins w:id="32" w:author="anne-sophie.aubertin" w:date="2026-02-16T14:16:00Z">
        <w:r w:rsidR="0063453C">
          <w:rPr>
            <w:rFonts w:ascii="Marianne" w:hAnsi="Marianne"/>
            <w:b/>
            <w:bCs/>
          </w:rPr>
          <w:t>3.</w:t>
        </w:r>
      </w:ins>
      <w:r>
        <w:rPr>
          <w:rFonts w:ascii="Marianne" w:hAnsi="Marianne"/>
          <w:b/>
          <w:bCs/>
        </w:rPr>
        <w:t xml:space="preserve">2 : </w:t>
      </w:r>
      <w:r w:rsidRPr="00F64098">
        <w:rPr>
          <w:rFonts w:ascii="Marianne" w:hAnsi="Marianne"/>
          <w:b/>
          <w:bCs/>
        </w:rPr>
        <w:t xml:space="preserve">Décrivez le type de livrables que vous proposez, leur accessibilité – note / </w:t>
      </w:r>
      <w:r w:rsidR="009C1EA6">
        <w:rPr>
          <w:rFonts w:ascii="Marianne" w:hAnsi="Marianne"/>
          <w:b/>
          <w:bCs/>
        </w:rPr>
        <w:t>5</w:t>
      </w:r>
    </w:p>
    <w:p w14:paraId="78F12F21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57AA094F" w14:textId="58D1818A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786377B3" w14:textId="1AF415CD" w:rsidR="009C1EA6" w:rsidRDefault="009C1EA6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20F5120C" w14:textId="74C20F27" w:rsidR="009C1EA6" w:rsidRDefault="009C1EA6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53CC3F3B" w14:textId="5DA2A235" w:rsidR="009C1EA6" w:rsidRDefault="009C1EA6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4335BB0C" w14:textId="7F55957F" w:rsidR="009C1EA6" w:rsidRDefault="009C1EA6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115516AF" w14:textId="085400A2" w:rsidR="009C1EA6" w:rsidRDefault="009C1EA6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19A8FE27" w14:textId="032AD399" w:rsidR="009C1EA6" w:rsidRDefault="009C1EA6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1D043541" w14:textId="457BB996" w:rsidR="009C1EA6" w:rsidRDefault="009C1EA6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39EEFEC3" w14:textId="20B043A0" w:rsidR="009C1EA6" w:rsidRDefault="009C1EA6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251F213A" w14:textId="399C4EC4" w:rsidR="009C1EA6" w:rsidRDefault="009C1EA6" w:rsidP="00DE2910">
      <w:pPr>
        <w:suppressAutoHyphens w:val="0"/>
        <w:ind w:left="720"/>
        <w:jc w:val="both"/>
        <w:textAlignment w:val="auto"/>
        <w:rPr>
          <w:ins w:id="33" w:author="anne-sophie.aubertin" w:date="2026-02-16T14:28:00Z"/>
          <w:rFonts w:ascii="Marianne" w:hAnsi="Marianne"/>
          <w:b/>
          <w:bCs/>
        </w:rPr>
      </w:pPr>
    </w:p>
    <w:p w14:paraId="3C868022" w14:textId="0EEE6468" w:rsidR="0063453C" w:rsidRDefault="0063453C" w:rsidP="00DE2910">
      <w:pPr>
        <w:suppressAutoHyphens w:val="0"/>
        <w:ind w:left="720"/>
        <w:jc w:val="both"/>
        <w:textAlignment w:val="auto"/>
        <w:rPr>
          <w:ins w:id="34" w:author="anne-sophie.aubertin" w:date="2026-02-16T14:28:00Z"/>
          <w:rFonts w:ascii="Marianne" w:hAnsi="Marianne"/>
          <w:b/>
          <w:bCs/>
        </w:rPr>
      </w:pPr>
    </w:p>
    <w:p w14:paraId="6A8EAB44" w14:textId="7E4D4676" w:rsidR="0063453C" w:rsidRDefault="0063453C" w:rsidP="00DE2910">
      <w:pPr>
        <w:suppressAutoHyphens w:val="0"/>
        <w:ind w:left="720"/>
        <w:jc w:val="both"/>
        <w:textAlignment w:val="auto"/>
        <w:rPr>
          <w:ins w:id="35" w:author="anne-sophie.aubertin" w:date="2026-02-16T14:28:00Z"/>
          <w:rFonts w:ascii="Marianne" w:hAnsi="Marianne"/>
          <w:b/>
          <w:bCs/>
        </w:rPr>
      </w:pPr>
    </w:p>
    <w:p w14:paraId="7595193F" w14:textId="73F673CE" w:rsidR="0063453C" w:rsidRDefault="0063453C" w:rsidP="00DE2910">
      <w:pPr>
        <w:suppressAutoHyphens w:val="0"/>
        <w:ind w:left="720"/>
        <w:jc w:val="both"/>
        <w:textAlignment w:val="auto"/>
        <w:rPr>
          <w:ins w:id="36" w:author="anne-sophie.aubertin" w:date="2026-02-16T14:28:00Z"/>
          <w:rFonts w:ascii="Marianne" w:hAnsi="Marianne"/>
          <w:b/>
          <w:bCs/>
        </w:rPr>
      </w:pPr>
    </w:p>
    <w:p w14:paraId="50C591A8" w14:textId="4671C28E" w:rsidR="0063453C" w:rsidRDefault="0063453C" w:rsidP="00DE2910">
      <w:pPr>
        <w:suppressAutoHyphens w:val="0"/>
        <w:ind w:left="720"/>
        <w:jc w:val="both"/>
        <w:textAlignment w:val="auto"/>
        <w:rPr>
          <w:ins w:id="37" w:author="anne-sophie.aubertin" w:date="2026-02-16T14:28:00Z"/>
          <w:rFonts w:ascii="Marianne" w:hAnsi="Marianne"/>
          <w:b/>
          <w:bCs/>
        </w:rPr>
      </w:pPr>
    </w:p>
    <w:p w14:paraId="1541AA57" w14:textId="13307C89" w:rsidR="0063453C" w:rsidRDefault="0063453C" w:rsidP="00DE2910">
      <w:pPr>
        <w:suppressAutoHyphens w:val="0"/>
        <w:ind w:left="720"/>
        <w:jc w:val="both"/>
        <w:textAlignment w:val="auto"/>
        <w:rPr>
          <w:ins w:id="38" w:author="anne-sophie.aubertin" w:date="2026-02-16T14:28:00Z"/>
          <w:rFonts w:ascii="Marianne" w:hAnsi="Marianne"/>
          <w:b/>
          <w:bCs/>
        </w:rPr>
      </w:pPr>
    </w:p>
    <w:p w14:paraId="46265EB3" w14:textId="490BC514" w:rsidR="0063453C" w:rsidRDefault="0063453C" w:rsidP="00DE2910">
      <w:pPr>
        <w:suppressAutoHyphens w:val="0"/>
        <w:ind w:left="720"/>
        <w:jc w:val="both"/>
        <w:textAlignment w:val="auto"/>
        <w:rPr>
          <w:ins w:id="39" w:author="anne-sophie.aubertin" w:date="2026-02-16T14:28:00Z"/>
          <w:rFonts w:ascii="Marianne" w:hAnsi="Marianne"/>
          <w:b/>
          <w:bCs/>
        </w:rPr>
      </w:pPr>
    </w:p>
    <w:p w14:paraId="229AB810" w14:textId="77777777" w:rsidR="0063453C" w:rsidRDefault="0063453C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76770ECB" w14:textId="6BAB334D" w:rsidR="009C1EA6" w:rsidRPr="00E459D9" w:rsidRDefault="009C1EA6" w:rsidP="009C1EA6">
      <w:pPr>
        <w:pStyle w:val="Paragraphedeliste"/>
        <w:numPr>
          <w:ilvl w:val="0"/>
          <w:numId w:val="2"/>
        </w:numPr>
        <w:suppressAutoHyphens w:val="0"/>
        <w:jc w:val="both"/>
        <w:textAlignment w:val="auto"/>
        <w:rPr>
          <w:rFonts w:ascii="Marianne" w:hAnsi="Marianne"/>
          <w:b/>
          <w:bCs/>
          <w:szCs w:val="24"/>
        </w:rPr>
      </w:pPr>
      <w:r>
        <w:rPr>
          <w:rFonts w:ascii="Marianne" w:hAnsi="Marianne"/>
          <w:b/>
          <w:bCs/>
          <w:color w:val="FF0000"/>
          <w:szCs w:val="24"/>
        </w:rPr>
        <w:lastRenderedPageBreak/>
        <w:t>4</w:t>
      </w:r>
      <w:r w:rsidRPr="00E459D9">
        <w:rPr>
          <w:rFonts w:ascii="Marianne" w:hAnsi="Marianne"/>
          <w:b/>
          <w:bCs/>
          <w:color w:val="FF0000"/>
          <w:szCs w:val="24"/>
        </w:rPr>
        <w:t xml:space="preserve"> </w:t>
      </w:r>
      <w:r>
        <w:rPr>
          <w:rFonts w:ascii="Marianne" w:hAnsi="Marianne"/>
          <w:b/>
          <w:bCs/>
          <w:color w:val="FF0000"/>
          <w:szCs w:val="24"/>
        </w:rPr>
        <w:t>-</w:t>
      </w:r>
      <w:r w:rsidRPr="00E459D9">
        <w:rPr>
          <w:rFonts w:ascii="Marianne" w:hAnsi="Marianne"/>
          <w:b/>
          <w:bCs/>
          <w:color w:val="FF0000"/>
          <w:szCs w:val="24"/>
        </w:rPr>
        <w:t xml:space="preserve"> Présentation des </w:t>
      </w:r>
      <w:r w:rsidR="006E4C4A">
        <w:rPr>
          <w:rFonts w:ascii="Marianne" w:hAnsi="Marianne"/>
          <w:b/>
          <w:bCs/>
          <w:color w:val="FF0000"/>
          <w:szCs w:val="24"/>
        </w:rPr>
        <w:t xml:space="preserve">critères environnementaux relatifs aux déplacements des équipes lors d’interventions et aux économies d’énergie réalisées par </w:t>
      </w:r>
      <w:r w:rsidR="00680B01">
        <w:rPr>
          <w:rFonts w:ascii="Marianne" w:hAnsi="Marianne"/>
          <w:b/>
          <w:bCs/>
          <w:color w:val="FF0000"/>
          <w:szCs w:val="24"/>
        </w:rPr>
        <w:t>le titulaire du marché</w:t>
      </w:r>
      <w:r w:rsidRPr="00E459D9">
        <w:rPr>
          <w:rFonts w:ascii="Marianne" w:hAnsi="Marianne"/>
          <w:b/>
          <w:bCs/>
          <w:color w:val="FF0000"/>
          <w:szCs w:val="24"/>
        </w:rPr>
        <w:t xml:space="preserve"> – note /</w:t>
      </w:r>
      <w:r>
        <w:rPr>
          <w:rFonts w:ascii="Marianne" w:hAnsi="Marianne"/>
          <w:b/>
          <w:bCs/>
          <w:color w:val="FF0000"/>
          <w:szCs w:val="24"/>
        </w:rPr>
        <w:t>1</w:t>
      </w:r>
      <w:r w:rsidRPr="00E459D9">
        <w:rPr>
          <w:rFonts w:ascii="Marianne" w:hAnsi="Marianne"/>
          <w:b/>
          <w:bCs/>
          <w:color w:val="FF0000"/>
          <w:szCs w:val="24"/>
        </w:rPr>
        <w:t>0</w:t>
      </w:r>
    </w:p>
    <w:p w14:paraId="31341383" w14:textId="77777777" w:rsidR="00DE2910" w:rsidRDefault="00DE2910" w:rsidP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27351684" w14:textId="3E53EFF1" w:rsidR="0063453C" w:rsidRPr="0063453C" w:rsidRDefault="0063453C">
      <w:pPr>
        <w:pStyle w:val="Standard"/>
        <w:widowControl/>
        <w:spacing w:before="120"/>
        <w:ind w:left="709"/>
        <w:rPr>
          <w:ins w:id="40" w:author="anne-sophie.aubertin" w:date="2026-02-16T14:23:00Z"/>
          <w:rFonts w:ascii="Marianne" w:hAnsi="Marianne"/>
          <w:b/>
          <w:bCs/>
          <w:rPrChange w:id="41" w:author="anne-sophie.aubertin" w:date="2026-02-16T14:30:00Z">
            <w:rPr>
              <w:ins w:id="42" w:author="anne-sophie.aubertin" w:date="2026-02-16T14:23:00Z"/>
              <w:rFonts w:ascii="Marianne" w:hAnsi="Marianne"/>
            </w:rPr>
          </w:rPrChange>
        </w:rPr>
        <w:pPrChange w:id="43" w:author="anne-sophie.aubertin" w:date="2026-02-16T14:29:00Z">
          <w:pPr>
            <w:pStyle w:val="Standard"/>
            <w:widowControl/>
            <w:numPr>
              <w:numId w:val="4"/>
            </w:numPr>
            <w:spacing w:before="120"/>
            <w:ind w:left="709" w:hanging="360"/>
          </w:pPr>
        </w:pPrChange>
      </w:pPr>
      <w:ins w:id="44" w:author="anne-sophie.aubertin" w:date="2026-02-16T14:24:00Z">
        <w:r w:rsidRPr="0063453C">
          <w:rPr>
            <w:rFonts w:ascii="Marianne" w:hAnsi="Marianne"/>
            <w:b/>
            <w:bCs/>
            <w:rPrChange w:id="45" w:author="anne-sophie.aubertin" w:date="2026-02-16T14:30:00Z">
              <w:rPr>
                <w:rFonts w:ascii="Marianne" w:hAnsi="Marianne"/>
              </w:rPr>
            </w:rPrChange>
          </w:rPr>
          <w:t>Sous-critère 4.1 : décrivez</w:t>
        </w:r>
      </w:ins>
      <w:ins w:id="46" w:author="anne-sophie.aubertin" w:date="2026-02-16T14:23:00Z">
        <w:r w:rsidRPr="0063453C">
          <w:rPr>
            <w:rFonts w:ascii="Marianne" w:hAnsi="Marianne"/>
            <w:b/>
            <w:bCs/>
            <w:rPrChange w:id="47" w:author="anne-sophie.aubertin" w:date="2026-02-16T14:30:00Z">
              <w:rPr>
                <w:rFonts w:ascii="Marianne" w:hAnsi="Marianne"/>
              </w:rPr>
            </w:rPrChange>
          </w:rPr>
          <w:t xml:space="preserve"> </w:t>
        </w:r>
      </w:ins>
      <w:ins w:id="48" w:author="anne-sophie.aubertin" w:date="2026-02-16T14:24:00Z">
        <w:r w:rsidRPr="0063453C">
          <w:rPr>
            <w:rFonts w:ascii="Marianne" w:hAnsi="Marianne"/>
            <w:b/>
            <w:bCs/>
            <w:rPrChange w:id="49" w:author="anne-sophie.aubertin" w:date="2026-02-16T14:30:00Z">
              <w:rPr>
                <w:rFonts w:ascii="Marianne" w:hAnsi="Marianne"/>
              </w:rPr>
            </w:rPrChange>
          </w:rPr>
          <w:t>votre</w:t>
        </w:r>
      </w:ins>
      <w:ins w:id="50" w:author="anne-sophie.aubertin" w:date="2026-02-16T14:23:00Z">
        <w:r w:rsidRPr="0063453C">
          <w:rPr>
            <w:rFonts w:ascii="Marianne" w:hAnsi="Marianne"/>
            <w:b/>
            <w:bCs/>
            <w:rPrChange w:id="51" w:author="anne-sophie.aubertin" w:date="2026-02-16T14:30:00Z">
              <w:rPr>
                <w:rFonts w:ascii="Marianne" w:hAnsi="Marianne"/>
                <w:sz w:val="20"/>
                <w:szCs w:val="20"/>
              </w:rPr>
            </w:rPrChange>
          </w:rPr>
          <w:t xml:space="preserve"> prise en compte de la limitation de production de gaz à effet de serre lors des déplacements du titulaire du marché</w:t>
        </w:r>
      </w:ins>
      <w:ins w:id="52" w:author="anne-sophie.aubertin" w:date="2026-02-16T14:24:00Z">
        <w:r w:rsidRPr="0063453C">
          <w:rPr>
            <w:rFonts w:ascii="Marianne" w:hAnsi="Marianne"/>
            <w:b/>
            <w:bCs/>
            <w:rPrChange w:id="53" w:author="anne-sophie.aubertin" w:date="2026-02-16T14:30:00Z">
              <w:rPr>
                <w:rFonts w:ascii="Marianne" w:hAnsi="Marianne"/>
              </w:rPr>
            </w:rPrChange>
          </w:rPr>
          <w:t xml:space="preserve"> -</w:t>
        </w:r>
      </w:ins>
      <w:ins w:id="54" w:author="anne-sophie.aubertin" w:date="2026-02-16T14:23:00Z">
        <w:r w:rsidRPr="0063453C">
          <w:rPr>
            <w:rFonts w:ascii="Marianne" w:hAnsi="Marianne"/>
            <w:b/>
            <w:bCs/>
            <w:rPrChange w:id="55" w:author="anne-sophie.aubertin" w:date="2026-02-16T14:30:00Z">
              <w:rPr>
                <w:rFonts w:ascii="Marianne" w:hAnsi="Marianne"/>
              </w:rPr>
            </w:rPrChange>
          </w:rPr>
          <w:t xml:space="preserve">note </w:t>
        </w:r>
      </w:ins>
      <w:ins w:id="56" w:author="anne-sophie.aubertin" w:date="2026-02-16T14:25:00Z">
        <w:r w:rsidRPr="0063453C">
          <w:rPr>
            <w:rFonts w:ascii="Marianne" w:hAnsi="Marianne"/>
            <w:b/>
            <w:bCs/>
            <w:rPrChange w:id="57" w:author="anne-sophie.aubertin" w:date="2026-02-16T14:30:00Z">
              <w:rPr>
                <w:rFonts w:ascii="Marianne" w:hAnsi="Marianne"/>
              </w:rPr>
            </w:rPrChange>
          </w:rPr>
          <w:t xml:space="preserve">/ </w:t>
        </w:r>
      </w:ins>
      <w:ins w:id="58" w:author="anne-sophie.aubertin" w:date="2026-02-16T14:23:00Z">
        <w:r w:rsidRPr="0063453C">
          <w:rPr>
            <w:rFonts w:ascii="Marianne" w:hAnsi="Marianne"/>
            <w:b/>
            <w:bCs/>
            <w:rPrChange w:id="59" w:author="anne-sophie.aubertin" w:date="2026-02-16T14:30:00Z">
              <w:rPr>
                <w:rFonts w:ascii="Marianne" w:hAnsi="Marianne"/>
              </w:rPr>
            </w:rPrChange>
          </w:rPr>
          <w:t>4</w:t>
        </w:r>
        <w:r w:rsidRPr="0063453C">
          <w:rPr>
            <w:rFonts w:ascii="Marianne" w:hAnsi="Marianne"/>
            <w:b/>
            <w:bCs/>
            <w:rPrChange w:id="60" w:author="anne-sophie.aubertin" w:date="2026-02-16T14:30:00Z">
              <w:rPr>
                <w:rFonts w:ascii="Marianne" w:hAnsi="Marianne"/>
                <w:sz w:val="20"/>
                <w:szCs w:val="20"/>
              </w:rPr>
            </w:rPrChange>
          </w:rPr>
          <w:t> ;</w:t>
        </w:r>
      </w:ins>
    </w:p>
    <w:p w14:paraId="2CD303F1" w14:textId="77777777" w:rsidR="0063453C" w:rsidRPr="0063453C" w:rsidRDefault="0063453C">
      <w:pPr>
        <w:pStyle w:val="Standard"/>
        <w:widowControl/>
        <w:spacing w:before="120"/>
        <w:ind w:left="709"/>
        <w:rPr>
          <w:ins w:id="61" w:author="anne-sophie.aubertin" w:date="2026-02-16T14:27:00Z"/>
          <w:rFonts w:ascii="Marianne" w:hAnsi="Marianne"/>
          <w:b/>
          <w:bCs/>
          <w:rPrChange w:id="62" w:author="anne-sophie.aubertin" w:date="2026-02-16T14:30:00Z">
            <w:rPr>
              <w:ins w:id="63" w:author="anne-sophie.aubertin" w:date="2026-02-16T14:27:00Z"/>
              <w:rFonts w:ascii="Marianne" w:hAnsi="Marianne"/>
            </w:rPr>
          </w:rPrChange>
        </w:rPr>
      </w:pPr>
    </w:p>
    <w:p w14:paraId="775750CD" w14:textId="77777777" w:rsidR="0063453C" w:rsidRPr="0063453C" w:rsidRDefault="0063453C">
      <w:pPr>
        <w:pStyle w:val="Standard"/>
        <w:widowControl/>
        <w:spacing w:before="120"/>
        <w:ind w:left="709"/>
        <w:rPr>
          <w:ins w:id="64" w:author="anne-sophie.aubertin" w:date="2026-02-16T14:27:00Z"/>
          <w:rFonts w:ascii="Marianne" w:hAnsi="Marianne"/>
          <w:b/>
          <w:bCs/>
          <w:rPrChange w:id="65" w:author="anne-sophie.aubertin" w:date="2026-02-16T14:30:00Z">
            <w:rPr>
              <w:ins w:id="66" w:author="anne-sophie.aubertin" w:date="2026-02-16T14:27:00Z"/>
              <w:rFonts w:ascii="Marianne" w:hAnsi="Marianne"/>
            </w:rPr>
          </w:rPrChange>
        </w:rPr>
      </w:pPr>
    </w:p>
    <w:p w14:paraId="4ECB9FA1" w14:textId="77777777" w:rsidR="0063453C" w:rsidRPr="0063453C" w:rsidRDefault="0063453C">
      <w:pPr>
        <w:pStyle w:val="Standard"/>
        <w:widowControl/>
        <w:spacing w:before="120"/>
        <w:ind w:left="709"/>
        <w:rPr>
          <w:ins w:id="67" w:author="anne-sophie.aubertin" w:date="2026-02-16T14:27:00Z"/>
          <w:rFonts w:ascii="Marianne" w:hAnsi="Marianne"/>
          <w:b/>
          <w:bCs/>
          <w:rPrChange w:id="68" w:author="anne-sophie.aubertin" w:date="2026-02-16T14:30:00Z">
            <w:rPr>
              <w:ins w:id="69" w:author="anne-sophie.aubertin" w:date="2026-02-16T14:27:00Z"/>
              <w:rFonts w:ascii="Marianne" w:hAnsi="Marianne"/>
            </w:rPr>
          </w:rPrChange>
        </w:rPr>
      </w:pPr>
    </w:p>
    <w:p w14:paraId="48658B7F" w14:textId="77777777" w:rsidR="0063453C" w:rsidRPr="0063453C" w:rsidRDefault="0063453C">
      <w:pPr>
        <w:pStyle w:val="Standard"/>
        <w:widowControl/>
        <w:spacing w:before="120"/>
        <w:ind w:left="709"/>
        <w:rPr>
          <w:ins w:id="70" w:author="anne-sophie.aubertin" w:date="2026-02-16T14:27:00Z"/>
          <w:rFonts w:ascii="Marianne" w:hAnsi="Marianne"/>
          <w:b/>
          <w:bCs/>
          <w:rPrChange w:id="71" w:author="anne-sophie.aubertin" w:date="2026-02-16T14:30:00Z">
            <w:rPr>
              <w:ins w:id="72" w:author="anne-sophie.aubertin" w:date="2026-02-16T14:27:00Z"/>
              <w:rFonts w:ascii="Marianne" w:hAnsi="Marianne"/>
            </w:rPr>
          </w:rPrChange>
        </w:rPr>
      </w:pPr>
    </w:p>
    <w:p w14:paraId="370D16E8" w14:textId="77777777" w:rsidR="0063453C" w:rsidRPr="0063453C" w:rsidRDefault="0063453C">
      <w:pPr>
        <w:pStyle w:val="Standard"/>
        <w:widowControl/>
        <w:spacing w:before="120"/>
        <w:ind w:left="709"/>
        <w:rPr>
          <w:ins w:id="73" w:author="anne-sophie.aubertin" w:date="2026-02-16T14:27:00Z"/>
          <w:rFonts w:ascii="Marianne" w:hAnsi="Marianne"/>
          <w:b/>
          <w:bCs/>
          <w:rPrChange w:id="74" w:author="anne-sophie.aubertin" w:date="2026-02-16T14:30:00Z">
            <w:rPr>
              <w:ins w:id="75" w:author="anne-sophie.aubertin" w:date="2026-02-16T14:27:00Z"/>
              <w:rFonts w:ascii="Marianne" w:hAnsi="Marianne"/>
            </w:rPr>
          </w:rPrChange>
        </w:rPr>
      </w:pPr>
    </w:p>
    <w:p w14:paraId="55C9CBCD" w14:textId="77777777" w:rsidR="0063453C" w:rsidRPr="0063453C" w:rsidRDefault="0063453C">
      <w:pPr>
        <w:pStyle w:val="Standard"/>
        <w:widowControl/>
        <w:spacing w:before="120"/>
        <w:ind w:left="709"/>
        <w:rPr>
          <w:ins w:id="76" w:author="anne-sophie.aubertin" w:date="2026-02-16T14:27:00Z"/>
          <w:rFonts w:ascii="Marianne" w:hAnsi="Marianne"/>
          <w:b/>
          <w:bCs/>
          <w:rPrChange w:id="77" w:author="anne-sophie.aubertin" w:date="2026-02-16T14:30:00Z">
            <w:rPr>
              <w:ins w:id="78" w:author="anne-sophie.aubertin" w:date="2026-02-16T14:27:00Z"/>
              <w:rFonts w:ascii="Marianne" w:hAnsi="Marianne"/>
            </w:rPr>
          </w:rPrChange>
        </w:rPr>
      </w:pPr>
    </w:p>
    <w:p w14:paraId="13CB786D" w14:textId="2F53A01B" w:rsidR="0063453C" w:rsidRPr="0063453C" w:rsidRDefault="0063453C">
      <w:pPr>
        <w:pStyle w:val="Standard"/>
        <w:widowControl/>
        <w:spacing w:before="120"/>
        <w:ind w:left="709"/>
        <w:rPr>
          <w:ins w:id="79" w:author="anne-sophie.aubertin" w:date="2026-02-16T14:29:00Z"/>
          <w:rFonts w:ascii="Marianne" w:hAnsi="Marianne"/>
          <w:b/>
          <w:bCs/>
          <w:rPrChange w:id="80" w:author="anne-sophie.aubertin" w:date="2026-02-16T14:30:00Z">
            <w:rPr>
              <w:ins w:id="81" w:author="anne-sophie.aubertin" w:date="2026-02-16T14:29:00Z"/>
              <w:rFonts w:ascii="Marianne" w:hAnsi="Marianne"/>
            </w:rPr>
          </w:rPrChange>
        </w:rPr>
      </w:pPr>
      <w:ins w:id="82" w:author="anne-sophie.aubertin" w:date="2026-02-16T14:25:00Z">
        <w:r w:rsidRPr="0063453C">
          <w:rPr>
            <w:rFonts w:ascii="Marianne" w:hAnsi="Marianne"/>
            <w:b/>
            <w:bCs/>
            <w:rPrChange w:id="83" w:author="anne-sophie.aubertin" w:date="2026-02-16T14:30:00Z">
              <w:rPr>
                <w:rFonts w:ascii="Marianne" w:hAnsi="Marianne"/>
              </w:rPr>
            </w:rPrChange>
          </w:rPr>
          <w:t xml:space="preserve">Sous-critère 4.2 : </w:t>
        </w:r>
      </w:ins>
      <w:ins w:id="84" w:author="anne-sophie.aubertin" w:date="2026-02-16T14:26:00Z">
        <w:r w:rsidRPr="0063453C">
          <w:rPr>
            <w:rFonts w:ascii="Marianne" w:hAnsi="Marianne"/>
            <w:b/>
            <w:bCs/>
            <w:rPrChange w:id="85" w:author="anne-sophie.aubertin" w:date="2026-02-16T14:30:00Z">
              <w:rPr>
                <w:rFonts w:ascii="Marianne" w:hAnsi="Marianne"/>
              </w:rPr>
            </w:rPrChange>
          </w:rPr>
          <w:t>décrivez vo</w:t>
        </w:r>
      </w:ins>
      <w:ins w:id="86" w:author="anne-sophie.aubertin" w:date="2026-02-16T14:27:00Z">
        <w:r w:rsidRPr="0063453C">
          <w:rPr>
            <w:rFonts w:ascii="Marianne" w:hAnsi="Marianne"/>
            <w:b/>
            <w:bCs/>
            <w:rPrChange w:id="87" w:author="anne-sophie.aubertin" w:date="2026-02-16T14:30:00Z">
              <w:rPr>
                <w:rFonts w:ascii="Marianne" w:hAnsi="Marianne"/>
              </w:rPr>
            </w:rPrChange>
          </w:rPr>
          <w:t>tre politique d’</w:t>
        </w:r>
      </w:ins>
      <w:ins w:id="88" w:author="anne-sophie.aubertin" w:date="2026-02-16T14:23:00Z">
        <w:r w:rsidRPr="0063453C">
          <w:rPr>
            <w:rFonts w:ascii="Marianne" w:hAnsi="Marianne"/>
            <w:b/>
            <w:bCs/>
            <w:rPrChange w:id="89" w:author="anne-sophie.aubertin" w:date="2026-02-16T14:30:00Z">
              <w:rPr>
                <w:rFonts w:ascii="Marianne" w:hAnsi="Marianne"/>
                <w:sz w:val="20"/>
                <w:szCs w:val="20"/>
              </w:rPr>
            </w:rPrChange>
          </w:rPr>
          <w:t xml:space="preserve">économies d’énergie </w:t>
        </w:r>
      </w:ins>
      <w:ins w:id="90" w:author="anne-sophie.aubertin" w:date="2026-02-16T14:27:00Z">
        <w:r w:rsidRPr="0063453C">
          <w:rPr>
            <w:rFonts w:ascii="Marianne" w:hAnsi="Marianne"/>
            <w:b/>
            <w:bCs/>
            <w:rPrChange w:id="91" w:author="anne-sophie.aubertin" w:date="2026-02-16T14:30:00Z">
              <w:rPr>
                <w:rFonts w:ascii="Marianne" w:hAnsi="Marianne"/>
              </w:rPr>
            </w:rPrChange>
          </w:rPr>
          <w:t xml:space="preserve">- </w:t>
        </w:r>
      </w:ins>
      <w:ins w:id="92" w:author="anne-sophie.aubertin" w:date="2026-02-16T14:23:00Z">
        <w:r w:rsidRPr="0063453C">
          <w:rPr>
            <w:rFonts w:ascii="Marianne" w:hAnsi="Marianne"/>
            <w:b/>
            <w:bCs/>
            <w:rPrChange w:id="93" w:author="anne-sophie.aubertin" w:date="2026-02-16T14:30:00Z">
              <w:rPr>
                <w:rFonts w:ascii="Marianne" w:hAnsi="Marianne"/>
              </w:rPr>
            </w:rPrChange>
          </w:rPr>
          <w:t xml:space="preserve">note </w:t>
        </w:r>
      </w:ins>
      <w:ins w:id="94" w:author="anne-sophie.aubertin" w:date="2026-02-16T14:27:00Z">
        <w:r w:rsidRPr="0063453C">
          <w:rPr>
            <w:rFonts w:ascii="Marianne" w:hAnsi="Marianne"/>
            <w:b/>
            <w:bCs/>
            <w:rPrChange w:id="95" w:author="anne-sophie.aubertin" w:date="2026-02-16T14:30:00Z">
              <w:rPr>
                <w:rFonts w:ascii="Marianne" w:hAnsi="Marianne"/>
              </w:rPr>
            </w:rPrChange>
          </w:rPr>
          <w:t>/</w:t>
        </w:r>
      </w:ins>
      <w:ins w:id="96" w:author="anne-sophie.aubertin" w:date="2026-02-16T14:23:00Z">
        <w:r w:rsidRPr="0063453C">
          <w:rPr>
            <w:rFonts w:ascii="Marianne" w:hAnsi="Marianne"/>
            <w:b/>
            <w:bCs/>
            <w:rPrChange w:id="97" w:author="anne-sophie.aubertin" w:date="2026-02-16T14:30:00Z">
              <w:rPr>
                <w:rFonts w:ascii="Marianne" w:hAnsi="Marianne"/>
              </w:rPr>
            </w:rPrChange>
          </w:rPr>
          <w:t>4 ;</w:t>
        </w:r>
      </w:ins>
    </w:p>
    <w:p w14:paraId="0D98FA18" w14:textId="40BF18F3" w:rsidR="0063453C" w:rsidRPr="0063453C" w:rsidRDefault="0063453C">
      <w:pPr>
        <w:pStyle w:val="Standard"/>
        <w:widowControl/>
        <w:spacing w:before="120"/>
        <w:ind w:left="709"/>
        <w:rPr>
          <w:ins w:id="98" w:author="anne-sophie.aubertin" w:date="2026-02-16T14:29:00Z"/>
          <w:rFonts w:ascii="Marianne" w:hAnsi="Marianne"/>
          <w:b/>
          <w:bCs/>
          <w:rPrChange w:id="99" w:author="anne-sophie.aubertin" w:date="2026-02-16T14:30:00Z">
            <w:rPr>
              <w:ins w:id="100" w:author="anne-sophie.aubertin" w:date="2026-02-16T14:29:00Z"/>
              <w:rFonts w:ascii="Marianne" w:hAnsi="Marianne"/>
            </w:rPr>
          </w:rPrChange>
        </w:rPr>
      </w:pPr>
    </w:p>
    <w:p w14:paraId="7E2CFEE3" w14:textId="1F3B37CA" w:rsidR="0063453C" w:rsidRPr="0063453C" w:rsidRDefault="0063453C">
      <w:pPr>
        <w:pStyle w:val="Standard"/>
        <w:widowControl/>
        <w:spacing w:before="120"/>
        <w:ind w:left="709"/>
        <w:rPr>
          <w:ins w:id="101" w:author="anne-sophie.aubertin" w:date="2026-02-16T14:29:00Z"/>
          <w:rFonts w:ascii="Marianne" w:hAnsi="Marianne"/>
          <w:b/>
          <w:bCs/>
          <w:rPrChange w:id="102" w:author="anne-sophie.aubertin" w:date="2026-02-16T14:30:00Z">
            <w:rPr>
              <w:ins w:id="103" w:author="anne-sophie.aubertin" w:date="2026-02-16T14:29:00Z"/>
              <w:rFonts w:ascii="Marianne" w:hAnsi="Marianne"/>
            </w:rPr>
          </w:rPrChange>
        </w:rPr>
      </w:pPr>
    </w:p>
    <w:p w14:paraId="3DD7F475" w14:textId="20CA0F90" w:rsidR="0063453C" w:rsidRPr="0063453C" w:rsidRDefault="0063453C">
      <w:pPr>
        <w:pStyle w:val="Standard"/>
        <w:widowControl/>
        <w:spacing w:before="120"/>
        <w:ind w:left="709"/>
        <w:rPr>
          <w:ins w:id="104" w:author="anne-sophie.aubertin" w:date="2026-02-16T14:29:00Z"/>
          <w:rFonts w:ascii="Marianne" w:hAnsi="Marianne"/>
          <w:b/>
          <w:bCs/>
          <w:rPrChange w:id="105" w:author="anne-sophie.aubertin" w:date="2026-02-16T14:30:00Z">
            <w:rPr>
              <w:ins w:id="106" w:author="anne-sophie.aubertin" w:date="2026-02-16T14:29:00Z"/>
              <w:rFonts w:ascii="Marianne" w:hAnsi="Marianne"/>
            </w:rPr>
          </w:rPrChange>
        </w:rPr>
      </w:pPr>
    </w:p>
    <w:p w14:paraId="02C3BFBD" w14:textId="2A9F6085" w:rsidR="0063453C" w:rsidRPr="0063453C" w:rsidRDefault="0063453C">
      <w:pPr>
        <w:pStyle w:val="Standard"/>
        <w:widowControl/>
        <w:spacing w:before="120"/>
        <w:ind w:left="709"/>
        <w:rPr>
          <w:ins w:id="107" w:author="anne-sophie.aubertin" w:date="2026-02-16T14:29:00Z"/>
          <w:rFonts w:ascii="Marianne" w:hAnsi="Marianne"/>
          <w:b/>
          <w:bCs/>
          <w:rPrChange w:id="108" w:author="anne-sophie.aubertin" w:date="2026-02-16T14:30:00Z">
            <w:rPr>
              <w:ins w:id="109" w:author="anne-sophie.aubertin" w:date="2026-02-16T14:29:00Z"/>
              <w:rFonts w:ascii="Marianne" w:hAnsi="Marianne"/>
            </w:rPr>
          </w:rPrChange>
        </w:rPr>
      </w:pPr>
    </w:p>
    <w:p w14:paraId="3F46A443" w14:textId="141875EF" w:rsidR="0063453C" w:rsidRPr="0063453C" w:rsidRDefault="0063453C">
      <w:pPr>
        <w:pStyle w:val="Standard"/>
        <w:widowControl/>
        <w:spacing w:before="120"/>
        <w:ind w:left="709"/>
        <w:rPr>
          <w:ins w:id="110" w:author="anne-sophie.aubertin" w:date="2026-02-16T14:29:00Z"/>
          <w:rFonts w:ascii="Marianne" w:hAnsi="Marianne"/>
          <w:b/>
          <w:bCs/>
          <w:rPrChange w:id="111" w:author="anne-sophie.aubertin" w:date="2026-02-16T14:30:00Z">
            <w:rPr>
              <w:ins w:id="112" w:author="anne-sophie.aubertin" w:date="2026-02-16T14:29:00Z"/>
              <w:rFonts w:ascii="Marianne" w:hAnsi="Marianne"/>
            </w:rPr>
          </w:rPrChange>
        </w:rPr>
      </w:pPr>
    </w:p>
    <w:p w14:paraId="09711244" w14:textId="51D67645" w:rsidR="0063453C" w:rsidRPr="0063453C" w:rsidRDefault="0063453C">
      <w:pPr>
        <w:pStyle w:val="Standard"/>
        <w:widowControl/>
        <w:spacing w:before="120"/>
        <w:ind w:left="709"/>
        <w:rPr>
          <w:ins w:id="113" w:author="anne-sophie.aubertin" w:date="2026-02-16T14:29:00Z"/>
          <w:rFonts w:ascii="Marianne" w:hAnsi="Marianne"/>
          <w:b/>
          <w:bCs/>
          <w:rPrChange w:id="114" w:author="anne-sophie.aubertin" w:date="2026-02-16T14:30:00Z">
            <w:rPr>
              <w:ins w:id="115" w:author="anne-sophie.aubertin" w:date="2026-02-16T14:29:00Z"/>
              <w:rFonts w:ascii="Marianne" w:hAnsi="Marianne"/>
            </w:rPr>
          </w:rPrChange>
        </w:rPr>
      </w:pPr>
    </w:p>
    <w:p w14:paraId="2B841E6B" w14:textId="068FB130" w:rsidR="0063453C" w:rsidRPr="0063453C" w:rsidRDefault="0063453C">
      <w:pPr>
        <w:pStyle w:val="Standard"/>
        <w:widowControl/>
        <w:spacing w:before="120"/>
        <w:ind w:left="709"/>
        <w:rPr>
          <w:ins w:id="116" w:author="anne-sophie.aubertin" w:date="2026-02-16T14:29:00Z"/>
          <w:rFonts w:ascii="Marianne" w:hAnsi="Marianne"/>
          <w:b/>
          <w:bCs/>
          <w:rPrChange w:id="117" w:author="anne-sophie.aubertin" w:date="2026-02-16T14:30:00Z">
            <w:rPr>
              <w:ins w:id="118" w:author="anne-sophie.aubertin" w:date="2026-02-16T14:29:00Z"/>
              <w:rFonts w:ascii="Marianne" w:hAnsi="Marianne"/>
            </w:rPr>
          </w:rPrChange>
        </w:rPr>
      </w:pPr>
    </w:p>
    <w:p w14:paraId="518D2866" w14:textId="77777777" w:rsidR="0063453C" w:rsidRPr="0063453C" w:rsidRDefault="0063453C">
      <w:pPr>
        <w:pStyle w:val="Standard"/>
        <w:widowControl/>
        <w:spacing w:before="120"/>
        <w:ind w:left="709"/>
        <w:rPr>
          <w:ins w:id="119" w:author="anne-sophie.aubertin" w:date="2026-02-16T14:23:00Z"/>
          <w:rFonts w:ascii="Marianne" w:hAnsi="Marianne"/>
          <w:b/>
          <w:bCs/>
          <w:rPrChange w:id="120" w:author="anne-sophie.aubertin" w:date="2026-02-16T14:30:00Z">
            <w:rPr>
              <w:ins w:id="121" w:author="anne-sophie.aubertin" w:date="2026-02-16T14:23:00Z"/>
              <w:rFonts w:ascii="Marianne" w:hAnsi="Marianne"/>
            </w:rPr>
          </w:rPrChange>
        </w:rPr>
        <w:pPrChange w:id="122" w:author="anne-sophie.aubertin" w:date="2026-02-16T14:29:00Z">
          <w:pPr>
            <w:pStyle w:val="Standard"/>
            <w:widowControl/>
            <w:numPr>
              <w:numId w:val="4"/>
            </w:numPr>
            <w:spacing w:before="120"/>
            <w:ind w:left="709" w:hanging="360"/>
          </w:pPr>
        </w:pPrChange>
      </w:pPr>
    </w:p>
    <w:p w14:paraId="582435C3" w14:textId="4CC151F6" w:rsidR="0063453C" w:rsidRPr="0063453C" w:rsidRDefault="0063453C">
      <w:pPr>
        <w:pStyle w:val="Standard"/>
        <w:widowControl/>
        <w:spacing w:before="120"/>
        <w:ind w:left="709"/>
        <w:rPr>
          <w:ins w:id="123" w:author="anne-sophie.aubertin" w:date="2026-02-16T14:23:00Z"/>
          <w:rFonts w:ascii="Marianne" w:hAnsi="Marianne"/>
          <w:b/>
          <w:bCs/>
          <w:rPrChange w:id="124" w:author="anne-sophie.aubertin" w:date="2026-02-16T14:30:00Z">
            <w:rPr>
              <w:ins w:id="125" w:author="anne-sophie.aubertin" w:date="2026-02-16T14:23:00Z"/>
              <w:rFonts w:ascii="Marianne" w:hAnsi="Marianne"/>
            </w:rPr>
          </w:rPrChange>
        </w:rPr>
        <w:pPrChange w:id="126" w:author="anne-sophie.aubertin" w:date="2026-02-16T14:29:00Z">
          <w:pPr>
            <w:pStyle w:val="Standard"/>
            <w:widowControl/>
            <w:numPr>
              <w:numId w:val="4"/>
            </w:numPr>
            <w:spacing w:before="120"/>
            <w:ind w:left="709" w:hanging="360"/>
          </w:pPr>
        </w:pPrChange>
      </w:pPr>
      <w:ins w:id="127" w:author="anne-sophie.aubertin" w:date="2026-02-16T14:28:00Z">
        <w:r w:rsidRPr="0063453C">
          <w:rPr>
            <w:rFonts w:ascii="Marianne" w:hAnsi="Marianne"/>
            <w:b/>
            <w:bCs/>
            <w:rPrChange w:id="128" w:author="anne-sophie.aubertin" w:date="2026-02-16T14:30:00Z">
              <w:rPr>
                <w:rFonts w:ascii="Marianne" w:hAnsi="Marianne"/>
              </w:rPr>
            </w:rPrChange>
          </w:rPr>
          <w:t xml:space="preserve">Sous-critère 4.3 – </w:t>
        </w:r>
      </w:ins>
      <w:ins w:id="129" w:author="anne-sophie.aubertin" w:date="2026-02-16T14:23:00Z">
        <w:r w:rsidRPr="0063453C">
          <w:rPr>
            <w:rFonts w:ascii="Marianne" w:hAnsi="Marianne"/>
            <w:b/>
            <w:bCs/>
            <w:rPrChange w:id="130" w:author="anne-sophie.aubertin" w:date="2026-02-16T14:30:00Z">
              <w:rPr>
                <w:rFonts w:ascii="Marianne" w:hAnsi="Marianne"/>
              </w:rPr>
            </w:rPrChange>
          </w:rPr>
          <w:t>bonus</w:t>
        </w:r>
      </w:ins>
      <w:ins w:id="131" w:author="anne-sophie.aubertin" w:date="2026-02-16T14:28:00Z">
        <w:r w:rsidRPr="0063453C">
          <w:rPr>
            <w:rFonts w:ascii="Marianne" w:hAnsi="Marianne"/>
            <w:b/>
            <w:bCs/>
            <w:rPrChange w:id="132" w:author="anne-sophie.aubertin" w:date="2026-02-16T14:30:00Z">
              <w:rPr>
                <w:rFonts w:ascii="Marianne" w:hAnsi="Marianne"/>
              </w:rPr>
            </w:rPrChange>
          </w:rPr>
          <w:t xml:space="preserve"> : décrivez votre </w:t>
        </w:r>
      </w:ins>
      <w:ins w:id="133" w:author="anne-sophie.aubertin" w:date="2026-02-16T14:23:00Z">
        <w:r w:rsidRPr="0063453C">
          <w:rPr>
            <w:rFonts w:ascii="Marianne" w:hAnsi="Marianne"/>
            <w:b/>
            <w:bCs/>
            <w:rPrChange w:id="134" w:author="anne-sophie.aubertin" w:date="2026-02-16T14:30:00Z">
              <w:rPr>
                <w:rFonts w:ascii="Marianne" w:hAnsi="Marianne"/>
              </w:rPr>
            </w:rPrChange>
          </w:rPr>
          <w:t>engagemen</w:t>
        </w:r>
      </w:ins>
      <w:ins w:id="135" w:author="anne-sophie.aubertin" w:date="2026-02-16T14:29:00Z">
        <w:r w:rsidRPr="0063453C">
          <w:rPr>
            <w:rFonts w:ascii="Marianne" w:hAnsi="Marianne"/>
            <w:b/>
            <w:bCs/>
            <w:rPrChange w:id="136" w:author="anne-sophie.aubertin" w:date="2026-02-16T14:30:00Z">
              <w:rPr>
                <w:rFonts w:ascii="Marianne" w:hAnsi="Marianne"/>
              </w:rPr>
            </w:rPrChange>
          </w:rPr>
          <w:t>t sur la pri</w:t>
        </w:r>
      </w:ins>
      <w:ins w:id="137" w:author="anne-sophie.aubertin" w:date="2026-02-16T14:23:00Z">
        <w:r w:rsidRPr="0063453C">
          <w:rPr>
            <w:rFonts w:ascii="Marianne" w:hAnsi="Marianne"/>
            <w:b/>
            <w:bCs/>
            <w:rPrChange w:id="138" w:author="anne-sophie.aubertin" w:date="2026-02-16T14:30:00Z">
              <w:rPr>
                <w:rFonts w:ascii="Marianne" w:hAnsi="Marianne"/>
                <w:sz w:val="20"/>
                <w:szCs w:val="20"/>
              </w:rPr>
            </w:rPrChange>
          </w:rPr>
          <w:t>s</w:t>
        </w:r>
      </w:ins>
      <w:ins w:id="139" w:author="anne-sophie.aubertin" w:date="2026-02-16T14:29:00Z">
        <w:r w:rsidRPr="0063453C">
          <w:rPr>
            <w:rFonts w:ascii="Marianne" w:hAnsi="Marianne"/>
            <w:b/>
            <w:bCs/>
            <w:rPrChange w:id="140" w:author="anne-sophie.aubertin" w:date="2026-02-16T14:30:00Z">
              <w:rPr>
                <w:rFonts w:ascii="Marianne" w:hAnsi="Marianne"/>
              </w:rPr>
            </w:rPrChange>
          </w:rPr>
          <w:t>e</w:t>
        </w:r>
      </w:ins>
      <w:ins w:id="141" w:author="anne-sophie.aubertin" w:date="2026-02-16T14:23:00Z">
        <w:r w:rsidRPr="0063453C">
          <w:rPr>
            <w:rFonts w:ascii="Marianne" w:hAnsi="Marianne"/>
            <w:b/>
            <w:bCs/>
            <w:rPrChange w:id="142" w:author="anne-sophie.aubertin" w:date="2026-02-16T14:30:00Z">
              <w:rPr>
                <w:rFonts w:ascii="Marianne" w:hAnsi="Marianne"/>
                <w:sz w:val="20"/>
                <w:szCs w:val="20"/>
              </w:rPr>
            </w:rPrChange>
          </w:rPr>
          <w:t xml:space="preserve"> en compte </w:t>
        </w:r>
      </w:ins>
      <w:ins w:id="143" w:author="anne-sophie.aubertin" w:date="2026-02-16T14:30:00Z">
        <w:r>
          <w:rPr>
            <w:rFonts w:ascii="Marianne" w:hAnsi="Marianne"/>
            <w:b/>
            <w:bCs/>
          </w:rPr>
          <w:t>de l’</w:t>
        </w:r>
      </w:ins>
      <w:ins w:id="144" w:author="anne-sophie.aubertin" w:date="2026-02-16T14:23:00Z">
        <w:r w:rsidRPr="0063453C">
          <w:rPr>
            <w:rFonts w:ascii="Marianne" w:hAnsi="Marianne"/>
            <w:b/>
            <w:bCs/>
            <w:rPrChange w:id="145" w:author="anne-sophie.aubertin" w:date="2026-02-16T14:30:00Z">
              <w:rPr>
                <w:rFonts w:ascii="Marianne" w:hAnsi="Marianne"/>
                <w:sz w:val="20"/>
                <w:szCs w:val="20"/>
              </w:rPr>
            </w:rPrChange>
          </w:rPr>
          <w:t>environnement</w:t>
        </w:r>
        <w:r w:rsidRPr="0063453C">
          <w:rPr>
            <w:rFonts w:ascii="Marianne" w:hAnsi="Marianne"/>
            <w:b/>
            <w:bCs/>
            <w:rPrChange w:id="146" w:author="anne-sophie.aubertin" w:date="2026-02-16T14:30:00Z">
              <w:rPr>
                <w:rFonts w:ascii="Marianne" w:hAnsi="Marianne"/>
              </w:rPr>
            </w:rPrChange>
          </w:rPr>
          <w:t xml:space="preserve"> </w:t>
        </w:r>
      </w:ins>
      <w:ins w:id="147" w:author="anne-sophie.aubertin" w:date="2026-02-16T14:29:00Z">
        <w:r w:rsidRPr="0063453C">
          <w:rPr>
            <w:rFonts w:ascii="Marianne" w:hAnsi="Marianne"/>
            <w:b/>
            <w:bCs/>
            <w:rPrChange w:id="148" w:author="anne-sophie.aubertin" w:date="2026-02-16T14:30:00Z">
              <w:rPr>
                <w:rFonts w:ascii="Marianne" w:hAnsi="Marianne"/>
              </w:rPr>
            </w:rPrChange>
          </w:rPr>
          <w:t>-</w:t>
        </w:r>
      </w:ins>
      <w:ins w:id="149" w:author="anne-sophie.aubertin" w:date="2026-02-16T14:23:00Z">
        <w:r w:rsidRPr="0063453C">
          <w:rPr>
            <w:rFonts w:ascii="Marianne" w:hAnsi="Marianne"/>
            <w:b/>
            <w:bCs/>
            <w:rPrChange w:id="150" w:author="anne-sophie.aubertin" w:date="2026-02-16T14:30:00Z">
              <w:rPr>
                <w:rFonts w:ascii="Marianne" w:hAnsi="Marianne"/>
              </w:rPr>
            </w:rPrChange>
          </w:rPr>
          <w:t xml:space="preserve"> not</w:t>
        </w:r>
      </w:ins>
      <w:ins w:id="151" w:author="anne-sophie.aubertin" w:date="2026-02-16T14:29:00Z">
        <w:r w:rsidRPr="0063453C">
          <w:rPr>
            <w:rFonts w:ascii="Marianne" w:hAnsi="Marianne"/>
            <w:b/>
            <w:bCs/>
            <w:rPrChange w:id="152" w:author="anne-sophie.aubertin" w:date="2026-02-16T14:30:00Z">
              <w:rPr>
                <w:rFonts w:ascii="Marianne" w:hAnsi="Marianne"/>
              </w:rPr>
            </w:rPrChange>
          </w:rPr>
          <w:t>e</w:t>
        </w:r>
      </w:ins>
      <w:ins w:id="153" w:author="anne-sophie.aubertin" w:date="2026-02-16T14:23:00Z">
        <w:r w:rsidRPr="0063453C">
          <w:rPr>
            <w:rFonts w:ascii="Marianne" w:hAnsi="Marianne"/>
            <w:b/>
            <w:bCs/>
            <w:rPrChange w:id="154" w:author="anne-sophie.aubertin" w:date="2026-02-16T14:30:00Z">
              <w:rPr>
                <w:rFonts w:ascii="Marianne" w:hAnsi="Marianne"/>
              </w:rPr>
            </w:rPrChange>
          </w:rPr>
          <w:t xml:space="preserve"> </w:t>
        </w:r>
      </w:ins>
      <w:ins w:id="155" w:author="anne-sophie.aubertin" w:date="2026-02-16T14:29:00Z">
        <w:r w:rsidRPr="0063453C">
          <w:rPr>
            <w:rFonts w:ascii="Marianne" w:hAnsi="Marianne"/>
            <w:b/>
            <w:bCs/>
            <w:rPrChange w:id="156" w:author="anne-sophie.aubertin" w:date="2026-02-16T14:30:00Z">
              <w:rPr>
                <w:rFonts w:ascii="Marianne" w:hAnsi="Marianne"/>
              </w:rPr>
            </w:rPrChange>
          </w:rPr>
          <w:t xml:space="preserve">/ </w:t>
        </w:r>
      </w:ins>
      <w:ins w:id="157" w:author="anne-sophie.aubertin" w:date="2026-02-16T14:23:00Z">
        <w:r w:rsidRPr="0063453C">
          <w:rPr>
            <w:rFonts w:ascii="Marianne" w:hAnsi="Marianne"/>
            <w:b/>
            <w:bCs/>
            <w:rPrChange w:id="158" w:author="anne-sophie.aubertin" w:date="2026-02-16T14:30:00Z">
              <w:rPr>
                <w:rFonts w:ascii="Marianne" w:hAnsi="Marianne"/>
              </w:rPr>
            </w:rPrChange>
          </w:rPr>
          <w:t>2 ;</w:t>
        </w:r>
      </w:ins>
    </w:p>
    <w:p w14:paraId="35DD4D13" w14:textId="38FE8A52" w:rsidR="00DE2910" w:rsidRPr="0063453C" w:rsidDel="0063453C" w:rsidRDefault="00DE2910">
      <w:pPr>
        <w:suppressAutoHyphens w:val="0"/>
        <w:ind w:left="720"/>
        <w:jc w:val="both"/>
        <w:textAlignment w:val="auto"/>
        <w:rPr>
          <w:del w:id="159" w:author="anne-sophie.aubertin" w:date="2026-02-16T14:29:00Z"/>
          <w:rFonts w:ascii="Marianne" w:hAnsi="Marianne"/>
          <w:b/>
          <w:bCs/>
        </w:rPr>
      </w:pPr>
    </w:p>
    <w:p w14:paraId="05E2AC7F" w14:textId="180D446F" w:rsidR="00DE2910" w:rsidRPr="0063453C" w:rsidDel="0063453C" w:rsidRDefault="00DE2910">
      <w:pPr>
        <w:suppressAutoHyphens w:val="0"/>
        <w:ind w:left="720"/>
        <w:jc w:val="both"/>
        <w:textAlignment w:val="auto"/>
        <w:rPr>
          <w:del w:id="160" w:author="anne-sophie.aubertin" w:date="2026-02-16T14:29:00Z"/>
          <w:rFonts w:ascii="Marianne" w:hAnsi="Marianne"/>
          <w:b/>
          <w:bCs/>
        </w:rPr>
      </w:pPr>
    </w:p>
    <w:p w14:paraId="64002866" w14:textId="5007053B" w:rsidR="00DE2910" w:rsidRPr="0063453C" w:rsidDel="0063453C" w:rsidRDefault="00DE2910">
      <w:pPr>
        <w:suppressAutoHyphens w:val="0"/>
        <w:ind w:left="720"/>
        <w:jc w:val="both"/>
        <w:textAlignment w:val="auto"/>
        <w:rPr>
          <w:del w:id="161" w:author="anne-sophie.aubertin" w:date="2026-02-16T14:29:00Z"/>
          <w:rFonts w:ascii="Marianne" w:hAnsi="Marianne"/>
          <w:b/>
          <w:bCs/>
        </w:rPr>
      </w:pPr>
    </w:p>
    <w:p w14:paraId="751ACDF5" w14:textId="77777777" w:rsidR="00DE2910" w:rsidRPr="0063453C" w:rsidRDefault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205C2857" w14:textId="77777777" w:rsidR="00DE2910" w:rsidRPr="0063453C" w:rsidRDefault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0A8460A9" w14:textId="77777777" w:rsidR="00DE2910" w:rsidRPr="0063453C" w:rsidRDefault="00DE2910">
      <w:pPr>
        <w:suppressAutoHyphens w:val="0"/>
        <w:ind w:left="720"/>
        <w:jc w:val="both"/>
        <w:textAlignment w:val="auto"/>
        <w:rPr>
          <w:rFonts w:ascii="Marianne" w:hAnsi="Marianne"/>
          <w:b/>
          <w:bCs/>
        </w:rPr>
      </w:pPr>
    </w:p>
    <w:p w14:paraId="137CD8B6" w14:textId="77777777" w:rsidR="00DE2910" w:rsidRPr="0063453C" w:rsidRDefault="00DE2910">
      <w:pPr>
        <w:suppressAutoHyphens w:val="0"/>
        <w:jc w:val="both"/>
        <w:textAlignment w:val="auto"/>
        <w:rPr>
          <w:b/>
          <w:bCs/>
        </w:rPr>
      </w:pPr>
    </w:p>
    <w:p w14:paraId="37928321" w14:textId="77777777" w:rsidR="007F0B48" w:rsidRPr="0063453C" w:rsidRDefault="00461383">
      <w:pPr>
        <w:jc w:val="both"/>
        <w:rPr>
          <w:b/>
          <w:bCs/>
          <w:rPrChange w:id="162" w:author="anne-sophie.aubertin" w:date="2026-02-16T14:30:00Z">
            <w:rPr/>
          </w:rPrChange>
        </w:rPr>
        <w:pPrChange w:id="163" w:author="anne-sophie.aubertin" w:date="2026-02-16T14:29:00Z">
          <w:pPr/>
        </w:pPrChange>
      </w:pPr>
    </w:p>
    <w:sectPr w:rsidR="007F0B48" w:rsidRPr="006345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3E6D4" w14:textId="77777777" w:rsidR="00DE2910" w:rsidRDefault="00DE2910" w:rsidP="00DE2910">
      <w:r>
        <w:separator/>
      </w:r>
    </w:p>
  </w:endnote>
  <w:endnote w:type="continuationSeparator" w:id="0">
    <w:p w14:paraId="5A5576E1" w14:textId="77777777" w:rsidR="00DE2910" w:rsidRDefault="00DE2910" w:rsidP="00DE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069B2" w14:textId="77777777" w:rsidR="00301746" w:rsidRDefault="00301746" w:rsidP="00301746">
    <w:pPr>
      <w:pStyle w:val="Pieddepage"/>
      <w:tabs>
        <w:tab w:val="clear" w:pos="4536"/>
        <w:tab w:val="clear" w:pos="9072"/>
        <w:tab w:val="left" w:pos="5944"/>
      </w:tabs>
      <w:jc w:val="center"/>
    </w:pP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sz w:val="18"/>
      </w:rPr>
      <w:t>28</w:t>
    </w:r>
    <w:r>
      <w:rPr>
        <w:sz w:val="18"/>
      </w:rPr>
      <w:fldChar w:fldCharType="end"/>
    </w:r>
    <w:r>
      <w:rPr>
        <w:sz w:val="18"/>
      </w:rPr>
      <w:t>/</w:t>
    </w:r>
    <w:r>
      <w:rPr>
        <w:sz w:val="18"/>
      </w:rPr>
      <w:fldChar w:fldCharType="begin"/>
    </w:r>
    <w:r>
      <w:rPr>
        <w:sz w:val="18"/>
      </w:rPr>
      <w:instrText xml:space="preserve"> NUMPAGES </w:instrText>
    </w:r>
    <w:r>
      <w:rPr>
        <w:sz w:val="18"/>
      </w:rPr>
      <w:fldChar w:fldCharType="separate"/>
    </w:r>
    <w:r>
      <w:rPr>
        <w:sz w:val="18"/>
      </w:rPr>
      <w:t>32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D47A2" w14:textId="77777777" w:rsidR="00DE2910" w:rsidRDefault="00DE2910" w:rsidP="00DE2910">
      <w:r>
        <w:separator/>
      </w:r>
    </w:p>
  </w:footnote>
  <w:footnote w:type="continuationSeparator" w:id="0">
    <w:p w14:paraId="18D18305" w14:textId="77777777" w:rsidR="00DE2910" w:rsidRDefault="00DE2910" w:rsidP="00DE2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2F323" w14:textId="77777777" w:rsidR="00DE2910" w:rsidRPr="009019AE" w:rsidRDefault="00DE2910" w:rsidP="00DE2910">
    <w:pPr>
      <w:pStyle w:val="En-tte"/>
      <w:jc w:val="right"/>
      <w:rPr>
        <w:rFonts w:ascii="Marianne" w:hAnsi="Marianne"/>
        <w:sz w:val="20"/>
        <w:szCs w:val="20"/>
        <w:lang w:val="en-US"/>
      </w:rPr>
    </w:pPr>
    <w:r w:rsidRPr="009019AE">
      <w:rPr>
        <w:rFonts w:ascii="Marianne" w:hAnsi="Marianne"/>
        <w:sz w:val="20"/>
        <w:szCs w:val="20"/>
        <w:lang w:val="en-US"/>
      </w:rPr>
      <w:t>R</w:t>
    </w:r>
    <w:r>
      <w:rPr>
        <w:rFonts w:ascii="Marianne" w:hAnsi="Marianne"/>
        <w:sz w:val="20"/>
        <w:szCs w:val="20"/>
        <w:lang w:val="en-US"/>
      </w:rPr>
      <w:t>VT</w:t>
    </w:r>
    <w:r w:rsidRPr="009019AE">
      <w:rPr>
        <w:rFonts w:ascii="Marianne" w:hAnsi="Marianne"/>
        <w:sz w:val="20"/>
        <w:szCs w:val="20"/>
        <w:lang w:val="en-US"/>
      </w:rPr>
      <w:t xml:space="preserve"> DRIHL-IF-PRLHI-DIAG-2026</w:t>
    </w:r>
  </w:p>
  <w:p w14:paraId="18B6859F" w14:textId="77777777" w:rsidR="00DE2910" w:rsidRPr="00DE2910" w:rsidRDefault="00DE2910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5A1A"/>
    <w:multiLevelType w:val="hybridMultilevel"/>
    <w:tmpl w:val="CDF0E7D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3A33A9C"/>
    <w:multiLevelType w:val="hybridMultilevel"/>
    <w:tmpl w:val="77A0DA3A"/>
    <w:lvl w:ilvl="0" w:tplc="090C6BFC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  <w:sz w:val="16"/>
      </w:rPr>
    </w:lvl>
    <w:lvl w:ilvl="1" w:tplc="040C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6E7088C"/>
    <w:multiLevelType w:val="hybridMultilevel"/>
    <w:tmpl w:val="32646E0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094E88"/>
    <w:multiLevelType w:val="hybridMultilevel"/>
    <w:tmpl w:val="EDEAAE80"/>
    <w:lvl w:ilvl="0" w:tplc="090C6BFC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  <w:sz w:val="16"/>
      </w:rPr>
    </w:lvl>
    <w:lvl w:ilvl="1" w:tplc="040C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39CB6458"/>
    <w:multiLevelType w:val="hybridMultilevel"/>
    <w:tmpl w:val="23A83F9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e-sophie.aubertin">
    <w15:presenceInfo w15:providerId="AD" w15:userId="S::anne-sophie.aubertin@developpement-durable.gouv.fr::1a0d24ed-638a-4581-9ed8-4d9b89487e27"/>
  </w15:person>
  <w15:person w15:author="GUEROULT Circé">
    <w15:presenceInfo w15:providerId="AD" w15:userId="S-1-5-21-4276358278-3772456312-481434233-1034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10"/>
    <w:rsid w:val="0007322A"/>
    <w:rsid w:val="00111DF7"/>
    <w:rsid w:val="001214F1"/>
    <w:rsid w:val="00301746"/>
    <w:rsid w:val="00350083"/>
    <w:rsid w:val="003A454A"/>
    <w:rsid w:val="00461383"/>
    <w:rsid w:val="00492A20"/>
    <w:rsid w:val="004F5DB1"/>
    <w:rsid w:val="0063453C"/>
    <w:rsid w:val="00680B01"/>
    <w:rsid w:val="006E4C4A"/>
    <w:rsid w:val="009C1EA6"/>
    <w:rsid w:val="00D501DC"/>
    <w:rsid w:val="00DE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4E7C"/>
  <w15:chartTrackingRefBased/>
  <w15:docId w15:val="{32DD454C-1BB7-48EB-86ED-351227696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29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E291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910"/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91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910"/>
    <w:rPr>
      <w:rFonts w:ascii="Times New Roman" w:eastAsia="Arial Unicode MS" w:hAnsi="Times New Roman" w:cs="Tahoma"/>
      <w:kern w:val="3"/>
      <w:sz w:val="24"/>
      <w:szCs w:val="24"/>
      <w:lang w:eastAsia="fr-FR"/>
    </w:rPr>
  </w:style>
  <w:style w:type="paragraph" w:styleId="Paragraphedeliste">
    <w:name w:val="List Paragraph"/>
    <w:aliases w:val="Bullet point_CMN,normal,PADE_liste,texte de base,chapitre,alinéa 1,6 pt paragraphe carré,Paragraphe de liste1,List Paragraph1,List Paragraph"/>
    <w:basedOn w:val="Normal"/>
    <w:link w:val="ParagraphedelisteCar"/>
    <w:uiPriority w:val="34"/>
    <w:qFormat/>
    <w:rsid w:val="00DE2910"/>
    <w:pPr>
      <w:ind w:left="720"/>
      <w:contextualSpacing/>
    </w:pPr>
    <w:rPr>
      <w:rFonts w:ascii="Liberation Serif" w:eastAsia="NSimSun" w:hAnsi="Liberation Serif" w:cs="Mangal"/>
      <w:szCs w:val="21"/>
      <w:lang w:eastAsia="zh-CN" w:bidi="hi-IN"/>
    </w:rPr>
  </w:style>
  <w:style w:type="table" w:styleId="Grilledutableau">
    <w:name w:val="Table Grid"/>
    <w:basedOn w:val="TableauNormal"/>
    <w:uiPriority w:val="39"/>
    <w:rsid w:val="00DE2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Bullet point_CMN Car,normal Car,PADE_liste Car,texte de base Car,chapitre Car,alinéa 1 Car,6 pt paragraphe carré Car,Paragraphe de liste1 Car,List Paragraph1 Car,List Paragraph Car"/>
    <w:link w:val="Paragraphedeliste"/>
    <w:uiPriority w:val="34"/>
    <w:rsid w:val="00DE2910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styleId="Marquedecommentaire">
    <w:name w:val="annotation reference"/>
    <w:basedOn w:val="Policepardfaut"/>
    <w:rsid w:val="004F5DB1"/>
    <w:rPr>
      <w:sz w:val="16"/>
      <w:szCs w:val="16"/>
    </w:rPr>
  </w:style>
  <w:style w:type="paragraph" w:styleId="Commentaire">
    <w:name w:val="annotation text"/>
    <w:basedOn w:val="Normal"/>
    <w:link w:val="CommentaireCar"/>
    <w:rsid w:val="004F5D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5DB1"/>
    <w:rPr>
      <w:rFonts w:ascii="Times New Roman" w:eastAsia="Arial Unicode MS" w:hAnsi="Times New Roman" w:cs="Tahoma"/>
      <w:kern w:val="3"/>
      <w:sz w:val="20"/>
      <w:szCs w:val="20"/>
      <w:lang w:eastAsia="fr-FR"/>
    </w:rPr>
  </w:style>
  <w:style w:type="paragraph" w:customStyle="1" w:styleId="Standard">
    <w:name w:val="Standard"/>
    <w:rsid w:val="0063453C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GUEROULT Circé</dc:creator>
  <cp:keywords/>
  <dc:description/>
  <cp:lastModifiedBy>GUEROULT Circé</cp:lastModifiedBy>
  <cp:revision>2</cp:revision>
  <dcterms:created xsi:type="dcterms:W3CDTF">2026-02-20T17:01:00Z</dcterms:created>
  <dcterms:modified xsi:type="dcterms:W3CDTF">2026-02-20T17:01:00Z</dcterms:modified>
</cp:coreProperties>
</file>